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43563B" w14:textId="77777777" w:rsidR="00B94619" w:rsidRPr="00F4584E" w:rsidRDefault="00B94619" w:rsidP="00B94619">
      <w:pPr>
        <w:pStyle w:val="Body2"/>
        <w:spacing w:line="276" w:lineRule="auto"/>
        <w:rPr>
          <w:lang w:val="lt-LT"/>
        </w:rPr>
      </w:pPr>
    </w:p>
    <w:p w14:paraId="6C4FD977" w14:textId="77777777" w:rsidR="00B94619" w:rsidRPr="00F4584E" w:rsidRDefault="00B94619" w:rsidP="00B94619">
      <w:pPr>
        <w:pStyle w:val="FreeForm"/>
        <w:spacing w:line="276" w:lineRule="auto"/>
        <w:ind w:right="140"/>
        <w:jc w:val="right"/>
        <w:rPr>
          <w:rFonts w:ascii="Times New Roman" w:eastAsia="Times New Roman" w:hAnsi="Times New Roman" w:cs="Times New Roman"/>
          <w:sz w:val="22"/>
          <w:szCs w:val="22"/>
          <w:lang w:val="lt-LT"/>
        </w:rPr>
      </w:pPr>
    </w:p>
    <w:p w14:paraId="4E56A7BD" w14:textId="77777777" w:rsidR="00B94619" w:rsidRPr="00F4584E" w:rsidRDefault="00B94619" w:rsidP="00B94619">
      <w:pPr>
        <w:pStyle w:val="FreeForm"/>
        <w:spacing w:line="276" w:lineRule="auto"/>
        <w:ind w:right="140"/>
        <w:jc w:val="right"/>
        <w:rPr>
          <w:rFonts w:ascii="Times New Roman" w:eastAsia="Times New Roman" w:hAnsi="Times New Roman" w:cs="Times New Roman"/>
          <w:sz w:val="22"/>
          <w:szCs w:val="22"/>
          <w:lang w:val="lt-LT"/>
        </w:rPr>
      </w:pPr>
      <w:r w:rsidRPr="00F4584E">
        <w:rPr>
          <w:rFonts w:ascii="Times New Roman" w:hAnsi="Times New Roman"/>
          <w:sz w:val="22"/>
          <w:szCs w:val="22"/>
          <w:lang w:val="lt-LT"/>
        </w:rPr>
        <w:t>PATVIRTINTA:</w:t>
      </w:r>
    </w:p>
    <w:p w14:paraId="6D6DD1A7" w14:textId="77777777" w:rsidR="00B94619" w:rsidRPr="00F4584E" w:rsidRDefault="00B94619" w:rsidP="00B94619">
      <w:pPr>
        <w:pStyle w:val="FreeForm"/>
        <w:spacing w:line="276" w:lineRule="auto"/>
        <w:ind w:right="140"/>
        <w:jc w:val="right"/>
        <w:rPr>
          <w:rFonts w:ascii="Times New Roman" w:eastAsia="Times New Roman" w:hAnsi="Times New Roman" w:cs="Times New Roman"/>
          <w:sz w:val="22"/>
          <w:szCs w:val="22"/>
          <w:lang w:val="lt-LT"/>
        </w:rPr>
      </w:pPr>
      <w:r w:rsidRPr="00F4584E">
        <w:rPr>
          <w:rFonts w:ascii="Times New Roman" w:hAnsi="Times New Roman"/>
          <w:sz w:val="22"/>
          <w:szCs w:val="22"/>
          <w:lang w:val="lt-LT"/>
        </w:rPr>
        <w:t>Viešojo pirkimo komisijos</w:t>
      </w:r>
    </w:p>
    <w:p w14:paraId="2910E543" w14:textId="1B42E36B" w:rsidR="00B94619" w:rsidRPr="00F4584E" w:rsidRDefault="00B94619" w:rsidP="00B94619">
      <w:pPr>
        <w:pStyle w:val="FreeForm"/>
        <w:spacing w:line="276" w:lineRule="auto"/>
        <w:ind w:right="140"/>
        <w:jc w:val="right"/>
        <w:rPr>
          <w:rFonts w:ascii="Times New Roman" w:eastAsia="Times New Roman" w:hAnsi="Times New Roman" w:cs="Times New Roman"/>
          <w:sz w:val="22"/>
          <w:szCs w:val="22"/>
          <w:lang w:val="lt-LT"/>
        </w:rPr>
      </w:pPr>
      <w:r w:rsidRPr="00F4584E">
        <w:rPr>
          <w:rFonts w:ascii="Times New Roman" w:hAnsi="Times New Roman"/>
          <w:sz w:val="22"/>
          <w:szCs w:val="22"/>
          <w:lang w:val="lt-LT"/>
        </w:rPr>
        <w:t>202</w:t>
      </w:r>
      <w:r w:rsidR="00700E39">
        <w:rPr>
          <w:rFonts w:ascii="Times New Roman" w:hAnsi="Times New Roman"/>
          <w:sz w:val="22"/>
          <w:szCs w:val="22"/>
          <w:lang w:val="lt-LT"/>
        </w:rPr>
        <w:t>5</w:t>
      </w:r>
      <w:r w:rsidRPr="00F4584E">
        <w:rPr>
          <w:rFonts w:ascii="Times New Roman" w:hAnsi="Times New Roman"/>
          <w:sz w:val="22"/>
          <w:szCs w:val="22"/>
          <w:lang w:val="lt-LT"/>
        </w:rPr>
        <w:t xml:space="preserve"> m. </w:t>
      </w:r>
      <w:ins w:id="0" w:author="Justina Baltulionienė" w:date="2025-03-17T09:57:00Z" w16du:dateUtc="2025-03-17T07:57:00Z">
        <w:r w:rsidR="00F16D2F">
          <w:rPr>
            <w:rFonts w:ascii="Times New Roman" w:hAnsi="Times New Roman"/>
            <w:sz w:val="22"/>
            <w:szCs w:val="22"/>
            <w:lang w:val="lt-LT"/>
          </w:rPr>
          <w:t>kovo</w:t>
        </w:r>
      </w:ins>
      <w:del w:id="1" w:author="Justina Baltulionienė" w:date="2025-03-17T09:57:00Z" w16du:dateUtc="2025-03-17T07:57:00Z">
        <w:r w:rsidR="005E7FB4" w:rsidDel="00F16D2F">
          <w:rPr>
            <w:rFonts w:ascii="Times New Roman" w:hAnsi="Times New Roman"/>
            <w:sz w:val="22"/>
            <w:szCs w:val="22"/>
            <w:lang w:val="lt-LT"/>
          </w:rPr>
          <w:delText>vasario</w:delText>
        </w:r>
      </w:del>
      <w:r w:rsidR="005E7FB4" w:rsidRPr="00F4584E">
        <w:rPr>
          <w:rFonts w:ascii="Times New Roman" w:hAnsi="Times New Roman"/>
          <w:sz w:val="22"/>
          <w:szCs w:val="22"/>
          <w:lang w:val="lt-LT"/>
        </w:rPr>
        <w:t xml:space="preserve"> </w:t>
      </w:r>
      <w:ins w:id="2" w:author="Justina Baltulionienė" w:date="2025-03-17T09:57:00Z" w16du:dateUtc="2025-03-17T07:57:00Z">
        <w:r w:rsidR="00F16D2F">
          <w:rPr>
            <w:rFonts w:ascii="Times New Roman" w:hAnsi="Times New Roman"/>
            <w:sz w:val="22"/>
            <w:szCs w:val="22"/>
            <w:lang w:val="lt-LT"/>
          </w:rPr>
          <w:t>17</w:t>
        </w:r>
      </w:ins>
      <w:del w:id="3" w:author="Justina Baltulionienė" w:date="2025-03-17T09:57:00Z" w16du:dateUtc="2025-03-17T07:57:00Z">
        <w:r w:rsidR="005E7FB4" w:rsidDel="00F16D2F">
          <w:rPr>
            <w:rFonts w:ascii="Times New Roman" w:hAnsi="Times New Roman"/>
            <w:sz w:val="22"/>
            <w:szCs w:val="22"/>
            <w:lang w:val="lt-LT"/>
          </w:rPr>
          <w:delText>24</w:delText>
        </w:r>
      </w:del>
      <w:r w:rsidR="002B1E5C">
        <w:rPr>
          <w:rFonts w:ascii="Times New Roman" w:hAnsi="Times New Roman"/>
          <w:sz w:val="22"/>
          <w:szCs w:val="22"/>
          <w:lang w:val="lt-LT"/>
        </w:rPr>
        <w:t xml:space="preserve"> </w:t>
      </w:r>
      <w:r w:rsidRPr="00F4584E">
        <w:rPr>
          <w:rFonts w:ascii="Times New Roman" w:hAnsi="Times New Roman"/>
          <w:sz w:val="22"/>
          <w:szCs w:val="22"/>
          <w:lang w:val="lt-LT"/>
        </w:rPr>
        <w:t>d. protokolu</w:t>
      </w:r>
      <w:r w:rsidR="00710581">
        <w:rPr>
          <w:rFonts w:ascii="Times New Roman" w:hAnsi="Times New Roman"/>
          <w:sz w:val="22"/>
          <w:szCs w:val="22"/>
          <w:lang w:val="lt-LT"/>
        </w:rPr>
        <w:t xml:space="preserve"> Nr. 1</w:t>
      </w:r>
    </w:p>
    <w:p w14:paraId="0837FCE8" w14:textId="77777777" w:rsidR="00B94619" w:rsidRPr="00F4584E" w:rsidRDefault="00B94619" w:rsidP="00B94619">
      <w:pPr>
        <w:pStyle w:val="FreeForm"/>
        <w:spacing w:line="276" w:lineRule="auto"/>
        <w:ind w:right="140"/>
        <w:jc w:val="right"/>
        <w:rPr>
          <w:rFonts w:ascii="Times New Roman" w:eastAsia="Times New Roman" w:hAnsi="Times New Roman" w:cs="Times New Roman"/>
          <w:sz w:val="22"/>
          <w:szCs w:val="22"/>
          <w:lang w:val="lt-LT"/>
        </w:rPr>
      </w:pPr>
    </w:p>
    <w:p w14:paraId="66EE0148" w14:textId="77777777" w:rsidR="00B94619" w:rsidRPr="00F4584E" w:rsidRDefault="00B94619" w:rsidP="00B94619">
      <w:pPr>
        <w:pStyle w:val="Body"/>
        <w:spacing w:line="276" w:lineRule="auto"/>
        <w:jc w:val="center"/>
        <w:rPr>
          <w:rFonts w:ascii="Times New Roman" w:eastAsia="Times New Roman" w:hAnsi="Times New Roman" w:cs="Times New Roman"/>
          <w:color w:val="C13B2B"/>
          <w:sz w:val="24"/>
          <w:szCs w:val="24"/>
          <w:lang w:val="lt-LT"/>
        </w:rPr>
      </w:pPr>
      <w:r w:rsidRPr="00F4584E">
        <w:rPr>
          <w:rFonts w:ascii="Times New Roman" w:eastAsia="Times New Roman" w:hAnsi="Times New Roman" w:cs="Times New Roman"/>
          <w:noProof/>
          <w:sz w:val="22"/>
          <w:szCs w:val="22"/>
          <w:lang w:val="lt-LT"/>
          <w14:textOutline w14:w="0" w14:cap="rnd" w14:cmpd="sng" w14:algn="ctr">
            <w14:noFill/>
            <w14:prstDash w14:val="solid"/>
            <w14:bevel/>
          </w14:textOutline>
        </w:rPr>
        <w:drawing>
          <wp:inline distT="0" distB="0" distL="0" distR="0" wp14:anchorId="38467150" wp14:editId="0175DDB0">
            <wp:extent cx="2514600" cy="800100"/>
            <wp:effectExtent l="0" t="0" r="0" b="0"/>
            <wp:docPr id="1666646544" name="Picture 2" descr="A green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646544" name="Picture 2" descr="A green sign with white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2514600" cy="800100"/>
                    </a:xfrm>
                    <a:prstGeom prst="rect">
                      <a:avLst/>
                    </a:prstGeom>
                  </pic:spPr>
                </pic:pic>
              </a:graphicData>
            </a:graphic>
          </wp:inline>
        </w:drawing>
      </w:r>
    </w:p>
    <w:p w14:paraId="53B41F6A" w14:textId="77777777" w:rsidR="00B94619" w:rsidRPr="00F4584E" w:rsidRDefault="00B94619" w:rsidP="00B94619">
      <w:pPr>
        <w:pStyle w:val="Heading"/>
        <w:spacing w:line="276" w:lineRule="auto"/>
        <w:jc w:val="center"/>
        <w:rPr>
          <w:lang w:val="lt-LT"/>
        </w:rPr>
      </w:pPr>
    </w:p>
    <w:p w14:paraId="402613CD" w14:textId="77777777" w:rsidR="00B94619" w:rsidRPr="00F4584E" w:rsidRDefault="00B94619" w:rsidP="00B94619">
      <w:pPr>
        <w:pStyle w:val="Heading"/>
        <w:spacing w:line="276" w:lineRule="auto"/>
        <w:jc w:val="center"/>
        <w:rPr>
          <w:lang w:val="lt-LT"/>
        </w:rPr>
      </w:pPr>
    </w:p>
    <w:p w14:paraId="0FD287B4" w14:textId="77777777" w:rsidR="00B94619" w:rsidRPr="00F4584E" w:rsidRDefault="00B94619" w:rsidP="00B94619">
      <w:pPr>
        <w:pStyle w:val="Pavadinimas"/>
        <w:spacing w:line="276" w:lineRule="auto"/>
      </w:pPr>
      <w:r w:rsidRPr="00F4584E">
        <w:t>UAB „ALYTAUS ŠILUMOS TINKLAI</w:t>
      </w:r>
      <w:r w:rsidRPr="00F4584E">
        <w:rPr>
          <w:rtl/>
        </w:rPr>
        <w:t>“</w:t>
      </w:r>
    </w:p>
    <w:p w14:paraId="1AACAAE8" w14:textId="77777777" w:rsidR="00B94619" w:rsidRPr="00F4584E" w:rsidRDefault="00B94619" w:rsidP="00B94619">
      <w:pPr>
        <w:pStyle w:val="Pavadinimas"/>
        <w:spacing w:line="276" w:lineRule="auto"/>
      </w:pPr>
    </w:p>
    <w:p w14:paraId="6D2547B1" w14:textId="77777777" w:rsidR="00B94619" w:rsidRPr="00F4584E" w:rsidRDefault="00B94619" w:rsidP="00B94619">
      <w:pPr>
        <w:pStyle w:val="Pavadinimas"/>
        <w:spacing w:line="276" w:lineRule="auto"/>
      </w:pPr>
      <w:r w:rsidRPr="00F4584E">
        <w:t>ATVIRAS KONKURSAS (SUPAPRASTINTAS PIRKIMAS)</w:t>
      </w:r>
    </w:p>
    <w:p w14:paraId="4A3C4118" w14:textId="77777777" w:rsidR="00B94619" w:rsidRPr="00F4584E" w:rsidRDefault="00B94619" w:rsidP="00B94619">
      <w:pPr>
        <w:pStyle w:val="Pavadinimas"/>
        <w:spacing w:line="276" w:lineRule="auto"/>
      </w:pPr>
    </w:p>
    <w:p w14:paraId="049A0FDD" w14:textId="3B7BA76C" w:rsidR="00B94619" w:rsidRPr="00D60EA5" w:rsidRDefault="005E7FB4" w:rsidP="00B94619">
      <w:pPr>
        <w:pStyle w:val="Pavadinimas"/>
        <w:spacing w:line="276" w:lineRule="auto"/>
      </w:pPr>
      <w:r>
        <w:t>SANDĖLIO GRANDIKLINIO NR.1 IR TARPINIO GRANDIKLI NIO NR.2 BIOKURO TIEKIMO TRANSPORTERIŲ REMONTAS</w:t>
      </w:r>
    </w:p>
    <w:p w14:paraId="255F321B" w14:textId="77777777" w:rsidR="00B94619" w:rsidRPr="00F4584E" w:rsidRDefault="00B94619" w:rsidP="00B94619">
      <w:pPr>
        <w:pStyle w:val="Pavadinimas"/>
        <w:spacing w:line="276" w:lineRule="auto"/>
      </w:pPr>
    </w:p>
    <w:p w14:paraId="5011FEB7" w14:textId="37209548" w:rsidR="00B94619" w:rsidRPr="00F4584E" w:rsidRDefault="00B94619" w:rsidP="00B94619">
      <w:pPr>
        <w:pStyle w:val="Pavadinimas"/>
        <w:spacing w:line="276" w:lineRule="auto"/>
      </w:pPr>
      <w:r w:rsidRPr="00F4584E">
        <w:t xml:space="preserve">SPECIALIOSIOS </w:t>
      </w:r>
      <w:r w:rsidR="0033523D" w:rsidRPr="00F4584E">
        <w:t xml:space="preserve">PIRKIMO </w:t>
      </w:r>
      <w:r w:rsidRPr="00F4584E">
        <w:t>SĄLYGOS</w:t>
      </w:r>
    </w:p>
    <w:p w14:paraId="5D658234" w14:textId="77777777" w:rsidR="00B94619" w:rsidRPr="00F4584E" w:rsidRDefault="00B94619" w:rsidP="00B94619">
      <w:pPr>
        <w:pStyle w:val="Body"/>
        <w:spacing w:line="276" w:lineRule="auto"/>
        <w:jc w:val="right"/>
        <w:rPr>
          <w:rFonts w:ascii="Times New Roman" w:eastAsia="Times New Roman" w:hAnsi="Times New Roman" w:cs="Times New Roman"/>
          <w:sz w:val="24"/>
          <w:szCs w:val="24"/>
          <w:lang w:val="lt-LT"/>
        </w:rPr>
      </w:pPr>
    </w:p>
    <w:p w14:paraId="1A40E8EC" w14:textId="77777777" w:rsidR="00B94619" w:rsidRPr="00F4584E" w:rsidRDefault="00B94619" w:rsidP="00B94619">
      <w:pPr>
        <w:pStyle w:val="Body"/>
        <w:spacing w:line="276" w:lineRule="auto"/>
        <w:jc w:val="right"/>
        <w:rPr>
          <w:rFonts w:ascii="Times New Roman" w:eastAsia="Times New Roman" w:hAnsi="Times New Roman" w:cs="Times New Roman"/>
          <w:sz w:val="24"/>
          <w:szCs w:val="24"/>
          <w:lang w:val="lt-LT"/>
        </w:rPr>
      </w:pPr>
    </w:p>
    <w:sdt>
      <w:sdtPr>
        <w:id w:val="707541176"/>
        <w:docPartObj>
          <w:docPartGallery w:val="Table of Contents"/>
          <w:docPartUnique/>
        </w:docPartObj>
      </w:sdtPr>
      <w:sdtContent>
        <w:p w14:paraId="47346C04" w14:textId="77777777" w:rsidR="00B94619" w:rsidRPr="00F4584E" w:rsidRDefault="00B94619" w:rsidP="003A334C">
          <w:pPr>
            <w:pStyle w:val="Turinioantrat"/>
          </w:pPr>
          <w:r w:rsidRPr="00F4584E">
            <w:t>TURINYS</w:t>
          </w:r>
        </w:p>
        <w:p w14:paraId="1718D106" w14:textId="2BC6C782" w:rsidR="000D21B1" w:rsidRPr="00F4584E" w:rsidRDefault="00B94619">
          <w:pPr>
            <w:pStyle w:val="Turinys2"/>
            <w:tabs>
              <w:tab w:val="left" w:pos="720"/>
            </w:tabs>
            <w:rPr>
              <w:rFonts w:ascii="Times New Roman" w:hAnsi="Times New Roman" w:cs="Times New Roman"/>
              <w:noProof/>
              <w:kern w:val="2"/>
              <w:sz w:val="22"/>
              <w:szCs w:val="22"/>
              <w:lang w:eastAsia="en-GB"/>
              <w14:ligatures w14:val="standardContextual"/>
            </w:rPr>
          </w:pPr>
          <w:r w:rsidRPr="00F4584E">
            <w:rPr>
              <w:rFonts w:ascii="Times New Roman" w:hAnsi="Times New Roman" w:cs="Times New Roman"/>
              <w:sz w:val="22"/>
              <w:szCs w:val="22"/>
            </w:rPr>
            <w:fldChar w:fldCharType="begin"/>
          </w:r>
          <w:r w:rsidRPr="00F4584E">
            <w:rPr>
              <w:rFonts w:ascii="Times New Roman" w:hAnsi="Times New Roman" w:cs="Times New Roman"/>
              <w:sz w:val="22"/>
              <w:szCs w:val="22"/>
            </w:rPr>
            <w:instrText xml:space="preserve"> TOC \o "1-3" \h \z \u </w:instrText>
          </w:r>
          <w:r w:rsidRPr="00F4584E">
            <w:rPr>
              <w:rFonts w:ascii="Times New Roman" w:hAnsi="Times New Roman" w:cs="Times New Roman"/>
              <w:sz w:val="22"/>
              <w:szCs w:val="22"/>
            </w:rPr>
            <w:fldChar w:fldCharType="separate"/>
          </w:r>
          <w:hyperlink w:anchor="_Toc177482483" w:history="1">
            <w:r w:rsidR="000D21B1" w:rsidRPr="00F4584E">
              <w:rPr>
                <w:rStyle w:val="Hipersaitas"/>
                <w:rFonts w:ascii="Times New Roman" w:hAnsi="Times New Roman" w:cs="Times New Roman"/>
                <w:noProof/>
                <w:sz w:val="22"/>
                <w:szCs w:val="22"/>
              </w:rPr>
              <w:t>1.</w:t>
            </w:r>
            <w:r w:rsidR="000D21B1" w:rsidRPr="00F4584E">
              <w:rPr>
                <w:rFonts w:ascii="Times New Roman" w:hAnsi="Times New Roman" w:cs="Times New Roman"/>
                <w:noProof/>
                <w:kern w:val="2"/>
                <w:sz w:val="22"/>
                <w:szCs w:val="22"/>
                <w:lang w:eastAsia="en-GB"/>
                <w14:ligatures w14:val="standardContextual"/>
              </w:rPr>
              <w:tab/>
            </w:r>
            <w:r w:rsidR="000D21B1" w:rsidRPr="00F4584E">
              <w:rPr>
                <w:rStyle w:val="Hipersaitas"/>
                <w:rFonts w:ascii="Times New Roman" w:hAnsi="Times New Roman" w:cs="Times New Roman"/>
                <w:noProof/>
                <w:sz w:val="22"/>
                <w:szCs w:val="22"/>
              </w:rPr>
              <w:t>BENDRA INFORMACIJA</w:t>
            </w:r>
            <w:r w:rsidR="000D21B1" w:rsidRPr="00F4584E">
              <w:rPr>
                <w:rFonts w:ascii="Times New Roman" w:hAnsi="Times New Roman" w:cs="Times New Roman"/>
                <w:noProof/>
                <w:webHidden/>
                <w:sz w:val="22"/>
                <w:szCs w:val="22"/>
              </w:rPr>
              <w:tab/>
            </w:r>
            <w:r w:rsidR="000D21B1" w:rsidRPr="00F4584E">
              <w:rPr>
                <w:rFonts w:ascii="Times New Roman" w:hAnsi="Times New Roman" w:cs="Times New Roman"/>
                <w:noProof/>
                <w:webHidden/>
                <w:sz w:val="22"/>
                <w:szCs w:val="22"/>
              </w:rPr>
              <w:fldChar w:fldCharType="begin"/>
            </w:r>
            <w:r w:rsidR="000D21B1" w:rsidRPr="00F4584E">
              <w:rPr>
                <w:rFonts w:ascii="Times New Roman" w:hAnsi="Times New Roman" w:cs="Times New Roman"/>
                <w:noProof/>
                <w:webHidden/>
                <w:sz w:val="22"/>
                <w:szCs w:val="22"/>
              </w:rPr>
              <w:instrText xml:space="preserve"> PAGEREF _Toc177482483 \h </w:instrText>
            </w:r>
            <w:r w:rsidR="000D21B1" w:rsidRPr="00F4584E">
              <w:rPr>
                <w:rFonts w:ascii="Times New Roman" w:hAnsi="Times New Roman" w:cs="Times New Roman"/>
                <w:noProof/>
                <w:webHidden/>
                <w:sz w:val="22"/>
                <w:szCs w:val="22"/>
              </w:rPr>
            </w:r>
            <w:r w:rsidR="000D21B1" w:rsidRPr="00F4584E">
              <w:rPr>
                <w:rFonts w:ascii="Times New Roman" w:hAnsi="Times New Roman" w:cs="Times New Roman"/>
                <w:noProof/>
                <w:webHidden/>
                <w:sz w:val="22"/>
                <w:szCs w:val="22"/>
              </w:rPr>
              <w:fldChar w:fldCharType="separate"/>
            </w:r>
            <w:r w:rsidR="000D21B1" w:rsidRPr="00F4584E">
              <w:rPr>
                <w:rFonts w:ascii="Times New Roman" w:hAnsi="Times New Roman" w:cs="Times New Roman"/>
                <w:noProof/>
                <w:webHidden/>
                <w:sz w:val="22"/>
                <w:szCs w:val="22"/>
              </w:rPr>
              <w:t>2</w:t>
            </w:r>
            <w:r w:rsidR="000D21B1" w:rsidRPr="00F4584E">
              <w:rPr>
                <w:rFonts w:ascii="Times New Roman" w:hAnsi="Times New Roman" w:cs="Times New Roman"/>
                <w:noProof/>
                <w:webHidden/>
                <w:sz w:val="22"/>
                <w:szCs w:val="22"/>
              </w:rPr>
              <w:fldChar w:fldCharType="end"/>
            </w:r>
          </w:hyperlink>
        </w:p>
        <w:p w14:paraId="2E179724" w14:textId="28C41793" w:rsidR="000D21B1" w:rsidRPr="00F4584E" w:rsidRDefault="000D21B1">
          <w:pPr>
            <w:pStyle w:val="Turinys2"/>
            <w:tabs>
              <w:tab w:val="left" w:pos="720"/>
            </w:tabs>
            <w:rPr>
              <w:rFonts w:ascii="Times New Roman" w:hAnsi="Times New Roman" w:cs="Times New Roman"/>
              <w:noProof/>
              <w:kern w:val="2"/>
              <w:sz w:val="22"/>
              <w:szCs w:val="22"/>
              <w:lang w:eastAsia="en-GB"/>
              <w14:ligatures w14:val="standardContextual"/>
            </w:rPr>
          </w:pPr>
          <w:hyperlink w:anchor="_Toc177482484" w:history="1">
            <w:r w:rsidRPr="00F4584E">
              <w:rPr>
                <w:rStyle w:val="Hipersaitas"/>
                <w:rFonts w:ascii="Times New Roman" w:hAnsi="Times New Roman" w:cs="Times New Roman"/>
                <w:noProof/>
                <w:sz w:val="22"/>
                <w:szCs w:val="22"/>
              </w:rPr>
              <w:t>2.</w:t>
            </w:r>
            <w:r w:rsidRPr="00F4584E">
              <w:rPr>
                <w:rFonts w:ascii="Times New Roman" w:hAnsi="Times New Roman" w:cs="Times New Roman"/>
                <w:noProof/>
                <w:kern w:val="2"/>
                <w:sz w:val="22"/>
                <w:szCs w:val="22"/>
                <w:lang w:eastAsia="en-GB"/>
                <w14:ligatures w14:val="standardContextual"/>
              </w:rPr>
              <w:tab/>
            </w:r>
            <w:r w:rsidRPr="00F4584E">
              <w:rPr>
                <w:rStyle w:val="Hipersaitas"/>
                <w:rFonts w:ascii="Times New Roman" w:hAnsi="Times New Roman" w:cs="Times New Roman"/>
                <w:noProof/>
                <w:sz w:val="22"/>
                <w:szCs w:val="22"/>
              </w:rPr>
              <w:t>PIRKIMO OBJEKTAS</w:t>
            </w:r>
            <w:r w:rsidRPr="00F4584E">
              <w:rPr>
                <w:rFonts w:ascii="Times New Roman" w:hAnsi="Times New Roman" w:cs="Times New Roman"/>
                <w:noProof/>
                <w:webHidden/>
                <w:sz w:val="22"/>
                <w:szCs w:val="22"/>
              </w:rPr>
              <w:tab/>
            </w:r>
            <w:r w:rsidRPr="00F4584E">
              <w:rPr>
                <w:rFonts w:ascii="Times New Roman" w:hAnsi="Times New Roman" w:cs="Times New Roman"/>
                <w:noProof/>
                <w:webHidden/>
                <w:sz w:val="22"/>
                <w:szCs w:val="22"/>
              </w:rPr>
              <w:fldChar w:fldCharType="begin"/>
            </w:r>
            <w:r w:rsidRPr="00F4584E">
              <w:rPr>
                <w:rFonts w:ascii="Times New Roman" w:hAnsi="Times New Roman" w:cs="Times New Roman"/>
                <w:noProof/>
                <w:webHidden/>
                <w:sz w:val="22"/>
                <w:szCs w:val="22"/>
              </w:rPr>
              <w:instrText xml:space="preserve"> PAGEREF _Toc177482484 \h </w:instrText>
            </w:r>
            <w:r w:rsidRPr="00F4584E">
              <w:rPr>
                <w:rFonts w:ascii="Times New Roman" w:hAnsi="Times New Roman" w:cs="Times New Roman"/>
                <w:noProof/>
                <w:webHidden/>
                <w:sz w:val="22"/>
                <w:szCs w:val="22"/>
              </w:rPr>
            </w:r>
            <w:r w:rsidRPr="00F4584E">
              <w:rPr>
                <w:rFonts w:ascii="Times New Roman" w:hAnsi="Times New Roman" w:cs="Times New Roman"/>
                <w:noProof/>
                <w:webHidden/>
                <w:sz w:val="22"/>
                <w:szCs w:val="22"/>
              </w:rPr>
              <w:fldChar w:fldCharType="separate"/>
            </w:r>
            <w:r w:rsidRPr="00F4584E">
              <w:rPr>
                <w:rFonts w:ascii="Times New Roman" w:hAnsi="Times New Roman" w:cs="Times New Roman"/>
                <w:noProof/>
                <w:webHidden/>
                <w:sz w:val="22"/>
                <w:szCs w:val="22"/>
              </w:rPr>
              <w:t>2</w:t>
            </w:r>
            <w:r w:rsidRPr="00F4584E">
              <w:rPr>
                <w:rFonts w:ascii="Times New Roman" w:hAnsi="Times New Roman" w:cs="Times New Roman"/>
                <w:noProof/>
                <w:webHidden/>
                <w:sz w:val="22"/>
                <w:szCs w:val="22"/>
              </w:rPr>
              <w:fldChar w:fldCharType="end"/>
            </w:r>
          </w:hyperlink>
        </w:p>
        <w:p w14:paraId="5A0E1040" w14:textId="5E25A44A" w:rsidR="000D21B1" w:rsidRPr="00F4584E" w:rsidRDefault="000D21B1">
          <w:pPr>
            <w:pStyle w:val="Turinys2"/>
            <w:tabs>
              <w:tab w:val="left" w:pos="720"/>
            </w:tabs>
            <w:rPr>
              <w:rFonts w:ascii="Times New Roman" w:hAnsi="Times New Roman" w:cs="Times New Roman"/>
              <w:noProof/>
              <w:kern w:val="2"/>
              <w:sz w:val="22"/>
              <w:szCs w:val="22"/>
              <w:lang w:eastAsia="en-GB"/>
              <w14:ligatures w14:val="standardContextual"/>
            </w:rPr>
          </w:pPr>
          <w:hyperlink w:anchor="_Toc177482485" w:history="1">
            <w:r w:rsidRPr="00F4584E">
              <w:rPr>
                <w:rStyle w:val="Hipersaitas"/>
                <w:rFonts w:ascii="Times New Roman" w:hAnsi="Times New Roman" w:cs="Times New Roman"/>
                <w:noProof/>
                <w:sz w:val="22"/>
                <w:szCs w:val="22"/>
              </w:rPr>
              <w:t>3.</w:t>
            </w:r>
            <w:r w:rsidRPr="00F4584E">
              <w:rPr>
                <w:rFonts w:ascii="Times New Roman" w:hAnsi="Times New Roman" w:cs="Times New Roman"/>
                <w:noProof/>
                <w:kern w:val="2"/>
                <w:sz w:val="22"/>
                <w:szCs w:val="22"/>
                <w:lang w:eastAsia="en-GB"/>
                <w14:ligatures w14:val="standardContextual"/>
              </w:rPr>
              <w:tab/>
            </w:r>
            <w:r w:rsidRPr="00F4584E">
              <w:rPr>
                <w:rStyle w:val="Hipersaitas"/>
                <w:rFonts w:ascii="Times New Roman" w:hAnsi="Times New Roman" w:cs="Times New Roman"/>
                <w:noProof/>
                <w:sz w:val="22"/>
                <w:szCs w:val="22"/>
              </w:rPr>
              <w:t>SUSITIKIMAI SU TIEKĖJAIS IR OBJEKTO APŽIŪRA</w:t>
            </w:r>
            <w:r w:rsidRPr="00F4584E">
              <w:rPr>
                <w:rFonts w:ascii="Times New Roman" w:hAnsi="Times New Roman" w:cs="Times New Roman"/>
                <w:noProof/>
                <w:webHidden/>
                <w:sz w:val="22"/>
                <w:szCs w:val="22"/>
              </w:rPr>
              <w:tab/>
            </w:r>
            <w:r w:rsidRPr="00F4584E">
              <w:rPr>
                <w:rFonts w:ascii="Times New Roman" w:hAnsi="Times New Roman" w:cs="Times New Roman"/>
                <w:noProof/>
                <w:webHidden/>
                <w:sz w:val="22"/>
                <w:szCs w:val="22"/>
              </w:rPr>
              <w:fldChar w:fldCharType="begin"/>
            </w:r>
            <w:r w:rsidRPr="00F4584E">
              <w:rPr>
                <w:rFonts w:ascii="Times New Roman" w:hAnsi="Times New Roman" w:cs="Times New Roman"/>
                <w:noProof/>
                <w:webHidden/>
                <w:sz w:val="22"/>
                <w:szCs w:val="22"/>
              </w:rPr>
              <w:instrText xml:space="preserve"> PAGEREF _Toc177482485 \h </w:instrText>
            </w:r>
            <w:r w:rsidRPr="00F4584E">
              <w:rPr>
                <w:rFonts w:ascii="Times New Roman" w:hAnsi="Times New Roman" w:cs="Times New Roman"/>
                <w:noProof/>
                <w:webHidden/>
                <w:sz w:val="22"/>
                <w:szCs w:val="22"/>
              </w:rPr>
            </w:r>
            <w:r w:rsidRPr="00F4584E">
              <w:rPr>
                <w:rFonts w:ascii="Times New Roman" w:hAnsi="Times New Roman" w:cs="Times New Roman"/>
                <w:noProof/>
                <w:webHidden/>
                <w:sz w:val="22"/>
                <w:szCs w:val="22"/>
              </w:rPr>
              <w:fldChar w:fldCharType="separate"/>
            </w:r>
            <w:r w:rsidRPr="00F4584E">
              <w:rPr>
                <w:rFonts w:ascii="Times New Roman" w:hAnsi="Times New Roman" w:cs="Times New Roman"/>
                <w:noProof/>
                <w:webHidden/>
                <w:sz w:val="22"/>
                <w:szCs w:val="22"/>
              </w:rPr>
              <w:t>2</w:t>
            </w:r>
            <w:r w:rsidRPr="00F4584E">
              <w:rPr>
                <w:rFonts w:ascii="Times New Roman" w:hAnsi="Times New Roman" w:cs="Times New Roman"/>
                <w:noProof/>
                <w:webHidden/>
                <w:sz w:val="22"/>
                <w:szCs w:val="22"/>
              </w:rPr>
              <w:fldChar w:fldCharType="end"/>
            </w:r>
          </w:hyperlink>
        </w:p>
        <w:p w14:paraId="68924EB9" w14:textId="2AD271D7" w:rsidR="000D21B1" w:rsidRPr="00F4584E" w:rsidRDefault="000D21B1">
          <w:pPr>
            <w:pStyle w:val="Turinys2"/>
            <w:tabs>
              <w:tab w:val="left" w:pos="720"/>
            </w:tabs>
            <w:rPr>
              <w:rFonts w:ascii="Times New Roman" w:hAnsi="Times New Roman" w:cs="Times New Roman"/>
              <w:noProof/>
              <w:kern w:val="2"/>
              <w:sz w:val="22"/>
              <w:szCs w:val="22"/>
              <w:lang w:eastAsia="en-GB"/>
              <w14:ligatures w14:val="standardContextual"/>
            </w:rPr>
          </w:pPr>
          <w:hyperlink w:anchor="_Toc177482486" w:history="1">
            <w:r w:rsidRPr="00F4584E">
              <w:rPr>
                <w:rStyle w:val="Hipersaitas"/>
                <w:rFonts w:ascii="Times New Roman" w:hAnsi="Times New Roman" w:cs="Times New Roman"/>
                <w:noProof/>
                <w:sz w:val="22"/>
                <w:szCs w:val="22"/>
              </w:rPr>
              <w:t>4.</w:t>
            </w:r>
            <w:r w:rsidRPr="00F4584E">
              <w:rPr>
                <w:rFonts w:ascii="Times New Roman" w:hAnsi="Times New Roman" w:cs="Times New Roman"/>
                <w:noProof/>
                <w:kern w:val="2"/>
                <w:sz w:val="22"/>
                <w:szCs w:val="22"/>
                <w:lang w:eastAsia="en-GB"/>
                <w14:ligatures w14:val="standardContextual"/>
              </w:rPr>
              <w:tab/>
            </w:r>
            <w:r w:rsidRPr="00F4584E">
              <w:rPr>
                <w:rStyle w:val="Hipersaitas"/>
                <w:rFonts w:ascii="Times New Roman" w:hAnsi="Times New Roman" w:cs="Times New Roman"/>
                <w:noProof/>
                <w:sz w:val="22"/>
                <w:szCs w:val="22"/>
              </w:rPr>
              <w:t>TIEKĖJŲ PAŠALINIMO PAGRINDAI IR KVALIFIKACIJOS REIKALAVIMAI</w:t>
            </w:r>
            <w:r w:rsidRPr="00F4584E">
              <w:rPr>
                <w:rFonts w:ascii="Times New Roman" w:hAnsi="Times New Roman" w:cs="Times New Roman"/>
                <w:noProof/>
                <w:webHidden/>
                <w:sz w:val="22"/>
                <w:szCs w:val="22"/>
              </w:rPr>
              <w:tab/>
            </w:r>
            <w:r w:rsidRPr="00F4584E">
              <w:rPr>
                <w:rFonts w:ascii="Times New Roman" w:hAnsi="Times New Roman" w:cs="Times New Roman"/>
                <w:noProof/>
                <w:webHidden/>
                <w:sz w:val="22"/>
                <w:szCs w:val="22"/>
              </w:rPr>
              <w:fldChar w:fldCharType="begin"/>
            </w:r>
            <w:r w:rsidRPr="00F4584E">
              <w:rPr>
                <w:rFonts w:ascii="Times New Roman" w:hAnsi="Times New Roman" w:cs="Times New Roman"/>
                <w:noProof/>
                <w:webHidden/>
                <w:sz w:val="22"/>
                <w:szCs w:val="22"/>
              </w:rPr>
              <w:instrText xml:space="preserve"> PAGEREF _Toc177482486 \h </w:instrText>
            </w:r>
            <w:r w:rsidRPr="00F4584E">
              <w:rPr>
                <w:rFonts w:ascii="Times New Roman" w:hAnsi="Times New Roman" w:cs="Times New Roman"/>
                <w:noProof/>
                <w:webHidden/>
                <w:sz w:val="22"/>
                <w:szCs w:val="22"/>
              </w:rPr>
            </w:r>
            <w:r w:rsidRPr="00F4584E">
              <w:rPr>
                <w:rFonts w:ascii="Times New Roman" w:hAnsi="Times New Roman" w:cs="Times New Roman"/>
                <w:noProof/>
                <w:webHidden/>
                <w:sz w:val="22"/>
                <w:szCs w:val="22"/>
              </w:rPr>
              <w:fldChar w:fldCharType="separate"/>
            </w:r>
            <w:r w:rsidRPr="00F4584E">
              <w:rPr>
                <w:rFonts w:ascii="Times New Roman" w:hAnsi="Times New Roman" w:cs="Times New Roman"/>
                <w:noProof/>
                <w:webHidden/>
                <w:sz w:val="22"/>
                <w:szCs w:val="22"/>
              </w:rPr>
              <w:t>3</w:t>
            </w:r>
            <w:r w:rsidRPr="00F4584E">
              <w:rPr>
                <w:rFonts w:ascii="Times New Roman" w:hAnsi="Times New Roman" w:cs="Times New Roman"/>
                <w:noProof/>
                <w:webHidden/>
                <w:sz w:val="22"/>
                <w:szCs w:val="22"/>
              </w:rPr>
              <w:fldChar w:fldCharType="end"/>
            </w:r>
          </w:hyperlink>
        </w:p>
        <w:p w14:paraId="4FE3097D" w14:textId="560E5B58" w:rsidR="000D21B1" w:rsidRPr="00F4584E" w:rsidRDefault="000D21B1">
          <w:pPr>
            <w:pStyle w:val="Turinys2"/>
            <w:tabs>
              <w:tab w:val="left" w:pos="720"/>
            </w:tabs>
            <w:rPr>
              <w:rFonts w:ascii="Times New Roman" w:hAnsi="Times New Roman" w:cs="Times New Roman"/>
              <w:noProof/>
              <w:kern w:val="2"/>
              <w:sz w:val="22"/>
              <w:szCs w:val="22"/>
              <w:lang w:eastAsia="en-GB"/>
              <w14:ligatures w14:val="standardContextual"/>
            </w:rPr>
          </w:pPr>
          <w:hyperlink w:anchor="_Toc177482487" w:history="1">
            <w:r w:rsidRPr="00F4584E">
              <w:rPr>
                <w:rStyle w:val="Hipersaitas"/>
                <w:rFonts w:ascii="Times New Roman" w:hAnsi="Times New Roman" w:cs="Times New Roman"/>
                <w:noProof/>
                <w:sz w:val="22"/>
                <w:szCs w:val="22"/>
              </w:rPr>
              <w:t>5.</w:t>
            </w:r>
            <w:r w:rsidRPr="00F4584E">
              <w:rPr>
                <w:rFonts w:ascii="Times New Roman" w:hAnsi="Times New Roman" w:cs="Times New Roman"/>
                <w:noProof/>
                <w:kern w:val="2"/>
                <w:sz w:val="22"/>
                <w:szCs w:val="22"/>
                <w:lang w:eastAsia="en-GB"/>
                <w14:ligatures w14:val="standardContextual"/>
              </w:rPr>
              <w:tab/>
            </w:r>
            <w:r w:rsidRPr="00F4584E">
              <w:rPr>
                <w:rStyle w:val="Hipersaitas"/>
                <w:rFonts w:ascii="Times New Roman" w:hAnsi="Times New Roman" w:cs="Times New Roman"/>
                <w:noProof/>
                <w:sz w:val="22"/>
                <w:szCs w:val="22"/>
              </w:rPr>
              <w:t>5.REIKALAVIMAI, SUSIJĘ SU NACIONALINIU SAUGUMU</w:t>
            </w:r>
            <w:r w:rsidRPr="00F4584E">
              <w:rPr>
                <w:rFonts w:ascii="Times New Roman" w:hAnsi="Times New Roman" w:cs="Times New Roman"/>
                <w:noProof/>
                <w:webHidden/>
                <w:sz w:val="22"/>
                <w:szCs w:val="22"/>
              </w:rPr>
              <w:tab/>
            </w:r>
            <w:r w:rsidRPr="00F4584E">
              <w:rPr>
                <w:rFonts w:ascii="Times New Roman" w:hAnsi="Times New Roman" w:cs="Times New Roman"/>
                <w:noProof/>
                <w:webHidden/>
                <w:sz w:val="22"/>
                <w:szCs w:val="22"/>
              </w:rPr>
              <w:fldChar w:fldCharType="begin"/>
            </w:r>
            <w:r w:rsidRPr="00F4584E">
              <w:rPr>
                <w:rFonts w:ascii="Times New Roman" w:hAnsi="Times New Roman" w:cs="Times New Roman"/>
                <w:noProof/>
                <w:webHidden/>
                <w:sz w:val="22"/>
                <w:szCs w:val="22"/>
              </w:rPr>
              <w:instrText xml:space="preserve"> PAGEREF _Toc177482487 \h </w:instrText>
            </w:r>
            <w:r w:rsidRPr="00F4584E">
              <w:rPr>
                <w:rFonts w:ascii="Times New Roman" w:hAnsi="Times New Roman" w:cs="Times New Roman"/>
                <w:noProof/>
                <w:webHidden/>
                <w:sz w:val="22"/>
                <w:szCs w:val="22"/>
              </w:rPr>
            </w:r>
            <w:r w:rsidRPr="00F4584E">
              <w:rPr>
                <w:rFonts w:ascii="Times New Roman" w:hAnsi="Times New Roman" w:cs="Times New Roman"/>
                <w:noProof/>
                <w:webHidden/>
                <w:sz w:val="22"/>
                <w:szCs w:val="22"/>
              </w:rPr>
              <w:fldChar w:fldCharType="separate"/>
            </w:r>
            <w:r w:rsidRPr="00F4584E">
              <w:rPr>
                <w:rFonts w:ascii="Times New Roman" w:hAnsi="Times New Roman" w:cs="Times New Roman"/>
                <w:noProof/>
                <w:webHidden/>
                <w:sz w:val="22"/>
                <w:szCs w:val="22"/>
              </w:rPr>
              <w:t>3</w:t>
            </w:r>
            <w:r w:rsidRPr="00F4584E">
              <w:rPr>
                <w:rFonts w:ascii="Times New Roman" w:hAnsi="Times New Roman" w:cs="Times New Roman"/>
                <w:noProof/>
                <w:webHidden/>
                <w:sz w:val="22"/>
                <w:szCs w:val="22"/>
              </w:rPr>
              <w:fldChar w:fldCharType="end"/>
            </w:r>
          </w:hyperlink>
        </w:p>
        <w:p w14:paraId="53EFEB08" w14:textId="53D8F199" w:rsidR="000D21B1" w:rsidRPr="00F4584E" w:rsidRDefault="000D21B1">
          <w:pPr>
            <w:pStyle w:val="Turinys2"/>
            <w:tabs>
              <w:tab w:val="left" w:pos="720"/>
            </w:tabs>
            <w:rPr>
              <w:rFonts w:ascii="Times New Roman" w:hAnsi="Times New Roman" w:cs="Times New Roman"/>
              <w:noProof/>
              <w:kern w:val="2"/>
              <w:sz w:val="22"/>
              <w:szCs w:val="22"/>
              <w:lang w:eastAsia="en-GB"/>
              <w14:ligatures w14:val="standardContextual"/>
            </w:rPr>
          </w:pPr>
          <w:hyperlink w:anchor="_Toc177482488" w:history="1">
            <w:r w:rsidRPr="00F4584E">
              <w:rPr>
                <w:rStyle w:val="Hipersaitas"/>
                <w:rFonts w:ascii="Times New Roman" w:hAnsi="Times New Roman" w:cs="Times New Roman"/>
                <w:noProof/>
                <w:sz w:val="22"/>
                <w:szCs w:val="22"/>
              </w:rPr>
              <w:t>6.</w:t>
            </w:r>
            <w:r w:rsidRPr="00F4584E">
              <w:rPr>
                <w:rFonts w:ascii="Times New Roman" w:hAnsi="Times New Roman" w:cs="Times New Roman"/>
                <w:noProof/>
                <w:kern w:val="2"/>
                <w:sz w:val="22"/>
                <w:szCs w:val="22"/>
                <w:lang w:eastAsia="en-GB"/>
                <w14:ligatures w14:val="standardContextual"/>
              </w:rPr>
              <w:tab/>
            </w:r>
            <w:r w:rsidRPr="00F4584E">
              <w:rPr>
                <w:rStyle w:val="Hipersaitas"/>
                <w:rFonts w:ascii="Times New Roman" w:hAnsi="Times New Roman" w:cs="Times New Roman"/>
                <w:noProof/>
                <w:sz w:val="22"/>
                <w:szCs w:val="22"/>
              </w:rPr>
              <w:t>SPECIALIEJI REIKALAVIMAI PASIŪLYMŲ RENGIMUI IR PATEIKIMUI</w:t>
            </w:r>
            <w:r w:rsidRPr="00F4584E">
              <w:rPr>
                <w:rFonts w:ascii="Times New Roman" w:hAnsi="Times New Roman" w:cs="Times New Roman"/>
                <w:noProof/>
                <w:webHidden/>
                <w:sz w:val="22"/>
                <w:szCs w:val="22"/>
              </w:rPr>
              <w:tab/>
            </w:r>
            <w:r w:rsidRPr="00F4584E">
              <w:rPr>
                <w:rFonts w:ascii="Times New Roman" w:hAnsi="Times New Roman" w:cs="Times New Roman"/>
                <w:noProof/>
                <w:webHidden/>
                <w:sz w:val="22"/>
                <w:szCs w:val="22"/>
              </w:rPr>
              <w:fldChar w:fldCharType="begin"/>
            </w:r>
            <w:r w:rsidRPr="00F4584E">
              <w:rPr>
                <w:rFonts w:ascii="Times New Roman" w:hAnsi="Times New Roman" w:cs="Times New Roman"/>
                <w:noProof/>
                <w:webHidden/>
                <w:sz w:val="22"/>
                <w:szCs w:val="22"/>
              </w:rPr>
              <w:instrText xml:space="preserve"> PAGEREF _Toc177482488 \h </w:instrText>
            </w:r>
            <w:r w:rsidRPr="00F4584E">
              <w:rPr>
                <w:rFonts w:ascii="Times New Roman" w:hAnsi="Times New Roman" w:cs="Times New Roman"/>
                <w:noProof/>
                <w:webHidden/>
                <w:sz w:val="22"/>
                <w:szCs w:val="22"/>
              </w:rPr>
            </w:r>
            <w:r w:rsidRPr="00F4584E">
              <w:rPr>
                <w:rFonts w:ascii="Times New Roman" w:hAnsi="Times New Roman" w:cs="Times New Roman"/>
                <w:noProof/>
                <w:webHidden/>
                <w:sz w:val="22"/>
                <w:szCs w:val="22"/>
              </w:rPr>
              <w:fldChar w:fldCharType="separate"/>
            </w:r>
            <w:r w:rsidRPr="00F4584E">
              <w:rPr>
                <w:rFonts w:ascii="Times New Roman" w:hAnsi="Times New Roman" w:cs="Times New Roman"/>
                <w:noProof/>
                <w:webHidden/>
                <w:sz w:val="22"/>
                <w:szCs w:val="22"/>
              </w:rPr>
              <w:t>4</w:t>
            </w:r>
            <w:r w:rsidRPr="00F4584E">
              <w:rPr>
                <w:rFonts w:ascii="Times New Roman" w:hAnsi="Times New Roman" w:cs="Times New Roman"/>
                <w:noProof/>
                <w:webHidden/>
                <w:sz w:val="22"/>
                <w:szCs w:val="22"/>
              </w:rPr>
              <w:fldChar w:fldCharType="end"/>
            </w:r>
          </w:hyperlink>
        </w:p>
        <w:p w14:paraId="36187DF4" w14:textId="7D8A5892" w:rsidR="000D21B1" w:rsidRPr="00F4584E" w:rsidRDefault="000D21B1">
          <w:pPr>
            <w:pStyle w:val="Turinys2"/>
            <w:tabs>
              <w:tab w:val="left" w:pos="720"/>
            </w:tabs>
            <w:rPr>
              <w:rFonts w:ascii="Times New Roman" w:hAnsi="Times New Roman" w:cs="Times New Roman"/>
              <w:noProof/>
              <w:kern w:val="2"/>
              <w:sz w:val="22"/>
              <w:szCs w:val="22"/>
              <w:lang w:eastAsia="en-GB"/>
              <w14:ligatures w14:val="standardContextual"/>
            </w:rPr>
          </w:pPr>
          <w:hyperlink w:anchor="_Toc177482489" w:history="1">
            <w:r w:rsidRPr="00F4584E">
              <w:rPr>
                <w:rStyle w:val="Hipersaitas"/>
                <w:rFonts w:ascii="Times New Roman" w:hAnsi="Times New Roman" w:cs="Times New Roman"/>
                <w:noProof/>
                <w:sz w:val="22"/>
                <w:szCs w:val="22"/>
              </w:rPr>
              <w:t>7.</w:t>
            </w:r>
            <w:r w:rsidRPr="00F4584E">
              <w:rPr>
                <w:rFonts w:ascii="Times New Roman" w:hAnsi="Times New Roman" w:cs="Times New Roman"/>
                <w:noProof/>
                <w:kern w:val="2"/>
                <w:sz w:val="22"/>
                <w:szCs w:val="22"/>
                <w:lang w:eastAsia="en-GB"/>
                <w14:ligatures w14:val="standardContextual"/>
              </w:rPr>
              <w:tab/>
            </w:r>
            <w:r w:rsidRPr="00F4584E">
              <w:rPr>
                <w:rStyle w:val="Hipersaitas"/>
                <w:rFonts w:ascii="Times New Roman" w:hAnsi="Times New Roman" w:cs="Times New Roman"/>
                <w:noProof/>
                <w:sz w:val="22"/>
                <w:szCs w:val="22"/>
              </w:rPr>
              <w:t>PASIŪLYMO GALIOJIMO UŽTIKRINIMAS</w:t>
            </w:r>
            <w:r w:rsidRPr="00F4584E">
              <w:rPr>
                <w:rFonts w:ascii="Times New Roman" w:hAnsi="Times New Roman" w:cs="Times New Roman"/>
                <w:noProof/>
                <w:webHidden/>
                <w:sz w:val="22"/>
                <w:szCs w:val="22"/>
              </w:rPr>
              <w:tab/>
            </w:r>
            <w:r w:rsidRPr="00F4584E">
              <w:rPr>
                <w:rFonts w:ascii="Times New Roman" w:hAnsi="Times New Roman" w:cs="Times New Roman"/>
                <w:noProof/>
                <w:webHidden/>
                <w:sz w:val="22"/>
                <w:szCs w:val="22"/>
              </w:rPr>
              <w:fldChar w:fldCharType="begin"/>
            </w:r>
            <w:r w:rsidRPr="00F4584E">
              <w:rPr>
                <w:rFonts w:ascii="Times New Roman" w:hAnsi="Times New Roman" w:cs="Times New Roman"/>
                <w:noProof/>
                <w:webHidden/>
                <w:sz w:val="22"/>
                <w:szCs w:val="22"/>
              </w:rPr>
              <w:instrText xml:space="preserve"> PAGEREF _Toc177482489 \h </w:instrText>
            </w:r>
            <w:r w:rsidRPr="00F4584E">
              <w:rPr>
                <w:rFonts w:ascii="Times New Roman" w:hAnsi="Times New Roman" w:cs="Times New Roman"/>
                <w:noProof/>
                <w:webHidden/>
                <w:sz w:val="22"/>
                <w:szCs w:val="22"/>
              </w:rPr>
            </w:r>
            <w:r w:rsidRPr="00F4584E">
              <w:rPr>
                <w:rFonts w:ascii="Times New Roman" w:hAnsi="Times New Roman" w:cs="Times New Roman"/>
                <w:noProof/>
                <w:webHidden/>
                <w:sz w:val="22"/>
                <w:szCs w:val="22"/>
              </w:rPr>
              <w:fldChar w:fldCharType="separate"/>
            </w:r>
            <w:r w:rsidRPr="00F4584E">
              <w:rPr>
                <w:rFonts w:ascii="Times New Roman" w:hAnsi="Times New Roman" w:cs="Times New Roman"/>
                <w:noProof/>
                <w:webHidden/>
                <w:sz w:val="22"/>
                <w:szCs w:val="22"/>
              </w:rPr>
              <w:t>5</w:t>
            </w:r>
            <w:r w:rsidRPr="00F4584E">
              <w:rPr>
                <w:rFonts w:ascii="Times New Roman" w:hAnsi="Times New Roman" w:cs="Times New Roman"/>
                <w:noProof/>
                <w:webHidden/>
                <w:sz w:val="22"/>
                <w:szCs w:val="22"/>
              </w:rPr>
              <w:fldChar w:fldCharType="end"/>
            </w:r>
          </w:hyperlink>
        </w:p>
        <w:p w14:paraId="64A4D0A1" w14:textId="2C9331D4" w:rsidR="000D21B1" w:rsidRPr="00F4584E" w:rsidRDefault="000D21B1">
          <w:pPr>
            <w:pStyle w:val="Turinys2"/>
            <w:tabs>
              <w:tab w:val="left" w:pos="720"/>
            </w:tabs>
            <w:rPr>
              <w:rFonts w:ascii="Times New Roman" w:hAnsi="Times New Roman" w:cs="Times New Roman"/>
              <w:noProof/>
              <w:kern w:val="2"/>
              <w:sz w:val="22"/>
              <w:szCs w:val="22"/>
              <w:lang w:eastAsia="en-GB"/>
              <w14:ligatures w14:val="standardContextual"/>
            </w:rPr>
          </w:pPr>
          <w:hyperlink w:anchor="_Toc177482490" w:history="1">
            <w:r w:rsidRPr="00F4584E">
              <w:rPr>
                <w:rStyle w:val="Hipersaitas"/>
                <w:rFonts w:ascii="Times New Roman" w:hAnsi="Times New Roman" w:cs="Times New Roman"/>
                <w:noProof/>
                <w:sz w:val="22"/>
                <w:szCs w:val="22"/>
              </w:rPr>
              <w:t>8.</w:t>
            </w:r>
            <w:r w:rsidRPr="00F4584E">
              <w:rPr>
                <w:rFonts w:ascii="Times New Roman" w:hAnsi="Times New Roman" w:cs="Times New Roman"/>
                <w:noProof/>
                <w:kern w:val="2"/>
                <w:sz w:val="22"/>
                <w:szCs w:val="22"/>
                <w:lang w:eastAsia="en-GB"/>
                <w14:ligatures w14:val="standardContextual"/>
              </w:rPr>
              <w:tab/>
            </w:r>
            <w:r w:rsidRPr="00F4584E">
              <w:rPr>
                <w:rStyle w:val="Hipersaitas"/>
                <w:rFonts w:ascii="Times New Roman" w:hAnsi="Times New Roman" w:cs="Times New Roman"/>
                <w:noProof/>
                <w:sz w:val="22"/>
                <w:szCs w:val="22"/>
              </w:rPr>
              <w:t>ELEKTRONINIS AUKCIONAS</w:t>
            </w:r>
            <w:r w:rsidRPr="00F4584E">
              <w:rPr>
                <w:rFonts w:ascii="Times New Roman" w:hAnsi="Times New Roman" w:cs="Times New Roman"/>
                <w:noProof/>
                <w:webHidden/>
                <w:sz w:val="22"/>
                <w:szCs w:val="22"/>
              </w:rPr>
              <w:tab/>
            </w:r>
            <w:r w:rsidRPr="00F4584E">
              <w:rPr>
                <w:rFonts w:ascii="Times New Roman" w:hAnsi="Times New Roman" w:cs="Times New Roman"/>
                <w:noProof/>
                <w:webHidden/>
                <w:sz w:val="22"/>
                <w:szCs w:val="22"/>
              </w:rPr>
              <w:fldChar w:fldCharType="begin"/>
            </w:r>
            <w:r w:rsidRPr="00F4584E">
              <w:rPr>
                <w:rFonts w:ascii="Times New Roman" w:hAnsi="Times New Roman" w:cs="Times New Roman"/>
                <w:noProof/>
                <w:webHidden/>
                <w:sz w:val="22"/>
                <w:szCs w:val="22"/>
              </w:rPr>
              <w:instrText xml:space="preserve"> PAGEREF _Toc177482490 \h </w:instrText>
            </w:r>
            <w:r w:rsidRPr="00F4584E">
              <w:rPr>
                <w:rFonts w:ascii="Times New Roman" w:hAnsi="Times New Roman" w:cs="Times New Roman"/>
                <w:noProof/>
                <w:webHidden/>
                <w:sz w:val="22"/>
                <w:szCs w:val="22"/>
              </w:rPr>
            </w:r>
            <w:r w:rsidRPr="00F4584E">
              <w:rPr>
                <w:rFonts w:ascii="Times New Roman" w:hAnsi="Times New Roman" w:cs="Times New Roman"/>
                <w:noProof/>
                <w:webHidden/>
                <w:sz w:val="22"/>
                <w:szCs w:val="22"/>
              </w:rPr>
              <w:fldChar w:fldCharType="separate"/>
            </w:r>
            <w:r w:rsidRPr="00F4584E">
              <w:rPr>
                <w:rFonts w:ascii="Times New Roman" w:hAnsi="Times New Roman" w:cs="Times New Roman"/>
                <w:noProof/>
                <w:webHidden/>
                <w:sz w:val="22"/>
                <w:szCs w:val="22"/>
              </w:rPr>
              <w:t>6</w:t>
            </w:r>
            <w:r w:rsidRPr="00F4584E">
              <w:rPr>
                <w:rFonts w:ascii="Times New Roman" w:hAnsi="Times New Roman" w:cs="Times New Roman"/>
                <w:noProof/>
                <w:webHidden/>
                <w:sz w:val="22"/>
                <w:szCs w:val="22"/>
              </w:rPr>
              <w:fldChar w:fldCharType="end"/>
            </w:r>
          </w:hyperlink>
        </w:p>
        <w:p w14:paraId="21E4AC46" w14:textId="067CF8D2" w:rsidR="000D21B1" w:rsidRPr="00F4584E" w:rsidRDefault="000D21B1">
          <w:pPr>
            <w:pStyle w:val="Turinys2"/>
            <w:tabs>
              <w:tab w:val="left" w:pos="720"/>
            </w:tabs>
            <w:rPr>
              <w:rFonts w:ascii="Times New Roman" w:hAnsi="Times New Roman" w:cs="Times New Roman"/>
              <w:noProof/>
              <w:kern w:val="2"/>
              <w:sz w:val="22"/>
              <w:szCs w:val="22"/>
              <w:lang w:eastAsia="en-GB"/>
              <w14:ligatures w14:val="standardContextual"/>
            </w:rPr>
          </w:pPr>
          <w:hyperlink w:anchor="_Toc177482491" w:history="1">
            <w:r w:rsidRPr="00F4584E">
              <w:rPr>
                <w:rStyle w:val="Hipersaitas"/>
                <w:rFonts w:ascii="Times New Roman" w:hAnsi="Times New Roman" w:cs="Times New Roman"/>
                <w:noProof/>
                <w:sz w:val="22"/>
                <w:szCs w:val="22"/>
              </w:rPr>
              <w:t>9.</w:t>
            </w:r>
            <w:r w:rsidRPr="00F4584E">
              <w:rPr>
                <w:rFonts w:ascii="Times New Roman" w:hAnsi="Times New Roman" w:cs="Times New Roman"/>
                <w:noProof/>
                <w:kern w:val="2"/>
                <w:sz w:val="22"/>
                <w:szCs w:val="22"/>
                <w:lang w:eastAsia="en-GB"/>
                <w14:ligatures w14:val="standardContextual"/>
              </w:rPr>
              <w:tab/>
            </w:r>
            <w:r w:rsidRPr="00F4584E">
              <w:rPr>
                <w:rStyle w:val="Hipersaitas"/>
                <w:rFonts w:ascii="Times New Roman" w:hAnsi="Times New Roman" w:cs="Times New Roman"/>
                <w:noProof/>
                <w:sz w:val="22"/>
                <w:szCs w:val="22"/>
              </w:rPr>
              <w:t>PASIŪLYMŲ VERTINIMAS</w:t>
            </w:r>
            <w:r w:rsidRPr="00F4584E">
              <w:rPr>
                <w:rFonts w:ascii="Times New Roman" w:hAnsi="Times New Roman" w:cs="Times New Roman"/>
                <w:noProof/>
                <w:webHidden/>
                <w:sz w:val="22"/>
                <w:szCs w:val="22"/>
              </w:rPr>
              <w:tab/>
            </w:r>
            <w:r w:rsidRPr="00F4584E">
              <w:rPr>
                <w:rFonts w:ascii="Times New Roman" w:hAnsi="Times New Roman" w:cs="Times New Roman"/>
                <w:noProof/>
                <w:webHidden/>
                <w:sz w:val="22"/>
                <w:szCs w:val="22"/>
              </w:rPr>
              <w:fldChar w:fldCharType="begin"/>
            </w:r>
            <w:r w:rsidRPr="00F4584E">
              <w:rPr>
                <w:rFonts w:ascii="Times New Roman" w:hAnsi="Times New Roman" w:cs="Times New Roman"/>
                <w:noProof/>
                <w:webHidden/>
                <w:sz w:val="22"/>
                <w:szCs w:val="22"/>
              </w:rPr>
              <w:instrText xml:space="preserve"> PAGEREF _Toc177482491 \h </w:instrText>
            </w:r>
            <w:r w:rsidRPr="00F4584E">
              <w:rPr>
                <w:rFonts w:ascii="Times New Roman" w:hAnsi="Times New Roman" w:cs="Times New Roman"/>
                <w:noProof/>
                <w:webHidden/>
                <w:sz w:val="22"/>
                <w:szCs w:val="22"/>
              </w:rPr>
            </w:r>
            <w:r w:rsidRPr="00F4584E">
              <w:rPr>
                <w:rFonts w:ascii="Times New Roman" w:hAnsi="Times New Roman" w:cs="Times New Roman"/>
                <w:noProof/>
                <w:webHidden/>
                <w:sz w:val="22"/>
                <w:szCs w:val="22"/>
              </w:rPr>
              <w:fldChar w:fldCharType="separate"/>
            </w:r>
            <w:r w:rsidRPr="00F4584E">
              <w:rPr>
                <w:rFonts w:ascii="Times New Roman" w:hAnsi="Times New Roman" w:cs="Times New Roman"/>
                <w:noProof/>
                <w:webHidden/>
                <w:sz w:val="22"/>
                <w:szCs w:val="22"/>
              </w:rPr>
              <w:t>6</w:t>
            </w:r>
            <w:r w:rsidRPr="00F4584E">
              <w:rPr>
                <w:rFonts w:ascii="Times New Roman" w:hAnsi="Times New Roman" w:cs="Times New Roman"/>
                <w:noProof/>
                <w:webHidden/>
                <w:sz w:val="22"/>
                <w:szCs w:val="22"/>
              </w:rPr>
              <w:fldChar w:fldCharType="end"/>
            </w:r>
          </w:hyperlink>
        </w:p>
        <w:p w14:paraId="5CB1AF9A" w14:textId="123C2EBB" w:rsidR="000D21B1" w:rsidRPr="00F4584E" w:rsidRDefault="000D21B1">
          <w:pPr>
            <w:pStyle w:val="Turinys2"/>
            <w:tabs>
              <w:tab w:val="left" w:pos="960"/>
            </w:tabs>
            <w:rPr>
              <w:rFonts w:ascii="Times New Roman" w:hAnsi="Times New Roman" w:cs="Times New Roman"/>
              <w:noProof/>
              <w:kern w:val="2"/>
              <w:sz w:val="22"/>
              <w:szCs w:val="22"/>
              <w:lang w:eastAsia="en-GB"/>
              <w14:ligatures w14:val="standardContextual"/>
            </w:rPr>
          </w:pPr>
          <w:hyperlink w:anchor="_Toc177482492" w:history="1">
            <w:r w:rsidRPr="00F4584E">
              <w:rPr>
                <w:rStyle w:val="Hipersaitas"/>
                <w:rFonts w:ascii="Times New Roman" w:hAnsi="Times New Roman" w:cs="Times New Roman"/>
                <w:noProof/>
                <w:sz w:val="22"/>
                <w:szCs w:val="22"/>
              </w:rPr>
              <w:t>10.</w:t>
            </w:r>
            <w:r w:rsidRPr="00F4584E">
              <w:rPr>
                <w:rFonts w:ascii="Times New Roman" w:hAnsi="Times New Roman" w:cs="Times New Roman"/>
                <w:noProof/>
                <w:kern w:val="2"/>
                <w:sz w:val="22"/>
                <w:szCs w:val="22"/>
                <w:lang w:eastAsia="en-GB"/>
                <w14:ligatures w14:val="standardContextual"/>
              </w:rPr>
              <w:tab/>
            </w:r>
            <w:r w:rsidRPr="00F4584E">
              <w:rPr>
                <w:rStyle w:val="Hipersaitas"/>
                <w:rFonts w:ascii="Times New Roman" w:hAnsi="Times New Roman" w:cs="Times New Roman"/>
                <w:noProof/>
                <w:sz w:val="22"/>
                <w:szCs w:val="22"/>
              </w:rPr>
              <w:t>SUTARTIES SUDARYMAS</w:t>
            </w:r>
            <w:r w:rsidRPr="00F4584E">
              <w:rPr>
                <w:rFonts w:ascii="Times New Roman" w:hAnsi="Times New Roman" w:cs="Times New Roman"/>
                <w:noProof/>
                <w:webHidden/>
                <w:sz w:val="22"/>
                <w:szCs w:val="22"/>
              </w:rPr>
              <w:tab/>
            </w:r>
            <w:r w:rsidRPr="00F4584E">
              <w:rPr>
                <w:rFonts w:ascii="Times New Roman" w:hAnsi="Times New Roman" w:cs="Times New Roman"/>
                <w:noProof/>
                <w:webHidden/>
                <w:sz w:val="22"/>
                <w:szCs w:val="22"/>
              </w:rPr>
              <w:fldChar w:fldCharType="begin"/>
            </w:r>
            <w:r w:rsidRPr="00F4584E">
              <w:rPr>
                <w:rFonts w:ascii="Times New Roman" w:hAnsi="Times New Roman" w:cs="Times New Roman"/>
                <w:noProof/>
                <w:webHidden/>
                <w:sz w:val="22"/>
                <w:szCs w:val="22"/>
              </w:rPr>
              <w:instrText xml:space="preserve"> PAGEREF _Toc177482492 \h </w:instrText>
            </w:r>
            <w:r w:rsidRPr="00F4584E">
              <w:rPr>
                <w:rFonts w:ascii="Times New Roman" w:hAnsi="Times New Roman" w:cs="Times New Roman"/>
                <w:noProof/>
                <w:webHidden/>
                <w:sz w:val="22"/>
                <w:szCs w:val="22"/>
              </w:rPr>
            </w:r>
            <w:r w:rsidRPr="00F4584E">
              <w:rPr>
                <w:rFonts w:ascii="Times New Roman" w:hAnsi="Times New Roman" w:cs="Times New Roman"/>
                <w:noProof/>
                <w:webHidden/>
                <w:sz w:val="22"/>
                <w:szCs w:val="22"/>
              </w:rPr>
              <w:fldChar w:fldCharType="separate"/>
            </w:r>
            <w:r w:rsidRPr="00F4584E">
              <w:rPr>
                <w:rFonts w:ascii="Times New Roman" w:hAnsi="Times New Roman" w:cs="Times New Roman"/>
                <w:noProof/>
                <w:webHidden/>
                <w:sz w:val="22"/>
                <w:szCs w:val="22"/>
              </w:rPr>
              <w:t>6</w:t>
            </w:r>
            <w:r w:rsidRPr="00F4584E">
              <w:rPr>
                <w:rFonts w:ascii="Times New Roman" w:hAnsi="Times New Roman" w:cs="Times New Roman"/>
                <w:noProof/>
                <w:webHidden/>
                <w:sz w:val="22"/>
                <w:szCs w:val="22"/>
              </w:rPr>
              <w:fldChar w:fldCharType="end"/>
            </w:r>
          </w:hyperlink>
        </w:p>
        <w:p w14:paraId="27AA8D4D" w14:textId="3FCA7B08" w:rsidR="000D21B1" w:rsidRPr="00F4584E" w:rsidRDefault="000D21B1">
          <w:pPr>
            <w:pStyle w:val="Turinys2"/>
            <w:tabs>
              <w:tab w:val="left" w:pos="960"/>
            </w:tabs>
            <w:rPr>
              <w:rFonts w:ascii="Times New Roman" w:hAnsi="Times New Roman" w:cs="Times New Roman"/>
              <w:noProof/>
              <w:kern w:val="2"/>
              <w:sz w:val="22"/>
              <w:szCs w:val="22"/>
              <w:lang w:eastAsia="en-GB"/>
              <w14:ligatures w14:val="standardContextual"/>
            </w:rPr>
          </w:pPr>
          <w:hyperlink w:anchor="_Toc177482493" w:history="1">
            <w:r w:rsidRPr="00F4584E">
              <w:rPr>
                <w:rStyle w:val="Hipersaitas"/>
                <w:rFonts w:ascii="Times New Roman" w:hAnsi="Times New Roman" w:cs="Times New Roman"/>
                <w:noProof/>
                <w:sz w:val="22"/>
                <w:szCs w:val="22"/>
              </w:rPr>
              <w:t>11.</w:t>
            </w:r>
            <w:r w:rsidRPr="00F4584E">
              <w:rPr>
                <w:rFonts w:ascii="Times New Roman" w:hAnsi="Times New Roman" w:cs="Times New Roman"/>
                <w:noProof/>
                <w:kern w:val="2"/>
                <w:sz w:val="22"/>
                <w:szCs w:val="22"/>
                <w:lang w:eastAsia="en-GB"/>
                <w14:ligatures w14:val="standardContextual"/>
              </w:rPr>
              <w:tab/>
            </w:r>
            <w:r w:rsidRPr="00F4584E">
              <w:rPr>
                <w:rStyle w:val="Hipersaitas"/>
                <w:rFonts w:ascii="Times New Roman" w:hAnsi="Times New Roman" w:cs="Times New Roman"/>
                <w:noProof/>
                <w:sz w:val="22"/>
                <w:szCs w:val="22"/>
              </w:rPr>
              <w:t>PRIEDAI</w:t>
            </w:r>
            <w:r w:rsidRPr="00F4584E">
              <w:rPr>
                <w:rFonts w:ascii="Times New Roman" w:hAnsi="Times New Roman" w:cs="Times New Roman"/>
                <w:noProof/>
                <w:webHidden/>
                <w:sz w:val="22"/>
                <w:szCs w:val="22"/>
              </w:rPr>
              <w:tab/>
            </w:r>
            <w:r w:rsidRPr="00F4584E">
              <w:rPr>
                <w:rFonts w:ascii="Times New Roman" w:hAnsi="Times New Roman" w:cs="Times New Roman"/>
                <w:noProof/>
                <w:webHidden/>
                <w:sz w:val="22"/>
                <w:szCs w:val="22"/>
              </w:rPr>
              <w:fldChar w:fldCharType="begin"/>
            </w:r>
            <w:r w:rsidRPr="00F4584E">
              <w:rPr>
                <w:rFonts w:ascii="Times New Roman" w:hAnsi="Times New Roman" w:cs="Times New Roman"/>
                <w:noProof/>
                <w:webHidden/>
                <w:sz w:val="22"/>
                <w:szCs w:val="22"/>
              </w:rPr>
              <w:instrText xml:space="preserve"> PAGEREF _Toc177482493 \h </w:instrText>
            </w:r>
            <w:r w:rsidRPr="00F4584E">
              <w:rPr>
                <w:rFonts w:ascii="Times New Roman" w:hAnsi="Times New Roman" w:cs="Times New Roman"/>
                <w:noProof/>
                <w:webHidden/>
                <w:sz w:val="22"/>
                <w:szCs w:val="22"/>
              </w:rPr>
            </w:r>
            <w:r w:rsidRPr="00F4584E">
              <w:rPr>
                <w:rFonts w:ascii="Times New Roman" w:hAnsi="Times New Roman" w:cs="Times New Roman"/>
                <w:noProof/>
                <w:webHidden/>
                <w:sz w:val="22"/>
                <w:szCs w:val="22"/>
              </w:rPr>
              <w:fldChar w:fldCharType="separate"/>
            </w:r>
            <w:r w:rsidRPr="00F4584E">
              <w:rPr>
                <w:rFonts w:ascii="Times New Roman" w:hAnsi="Times New Roman" w:cs="Times New Roman"/>
                <w:noProof/>
                <w:webHidden/>
                <w:sz w:val="22"/>
                <w:szCs w:val="22"/>
              </w:rPr>
              <w:t>6</w:t>
            </w:r>
            <w:r w:rsidRPr="00F4584E">
              <w:rPr>
                <w:rFonts w:ascii="Times New Roman" w:hAnsi="Times New Roman" w:cs="Times New Roman"/>
                <w:noProof/>
                <w:webHidden/>
                <w:sz w:val="22"/>
                <w:szCs w:val="22"/>
              </w:rPr>
              <w:fldChar w:fldCharType="end"/>
            </w:r>
          </w:hyperlink>
        </w:p>
        <w:p w14:paraId="715E2820" w14:textId="54FB7B18" w:rsidR="00B94619" w:rsidRPr="00F4584E" w:rsidRDefault="00B94619" w:rsidP="003A334C">
          <w:pPr>
            <w:pStyle w:val="Turinioantrat"/>
          </w:pPr>
          <w:r w:rsidRPr="00F4584E">
            <w:fldChar w:fldCharType="end"/>
          </w:r>
        </w:p>
      </w:sdtContent>
    </w:sdt>
    <w:p w14:paraId="44364631" w14:textId="77777777" w:rsidR="00B94619" w:rsidRPr="00F4584E" w:rsidRDefault="00B94619" w:rsidP="00B94619">
      <w:pPr>
        <w:spacing w:after="120" w:line="276" w:lineRule="auto"/>
        <w:contextualSpacing/>
        <w:rPr>
          <w:sz w:val="22"/>
          <w:szCs w:val="22"/>
          <w:lang w:val="lt-LT"/>
        </w:rPr>
      </w:pPr>
      <w:r w:rsidRPr="00F4584E">
        <w:rPr>
          <w:sz w:val="22"/>
          <w:szCs w:val="22"/>
          <w:lang w:val="lt-LT"/>
        </w:rPr>
        <w:br w:type="page"/>
      </w:r>
    </w:p>
    <w:p w14:paraId="712F954C" w14:textId="77777777" w:rsidR="00B94619" w:rsidRPr="00F4584E" w:rsidRDefault="00B94619" w:rsidP="003A334C">
      <w:pPr>
        <w:pStyle w:val="Antrat2"/>
        <w:rPr>
          <w:lang w:val="lt-LT"/>
        </w:rPr>
      </w:pPr>
      <w:bookmarkStart w:id="4" w:name="_Toc177482483"/>
      <w:bookmarkStart w:id="5" w:name="_Toc335201954"/>
      <w:r w:rsidRPr="00F4584E">
        <w:rPr>
          <w:lang w:val="lt-LT"/>
        </w:rPr>
        <w:lastRenderedPageBreak/>
        <w:t>BENDRA INFORMACIJA</w:t>
      </w:r>
      <w:bookmarkEnd w:id="4"/>
    </w:p>
    <w:p w14:paraId="497F7A19" w14:textId="77777777" w:rsidR="00B94619" w:rsidRPr="00F4584E" w:rsidRDefault="00B94619" w:rsidP="00B94619">
      <w:pPr>
        <w:spacing w:line="276" w:lineRule="auto"/>
        <w:rPr>
          <w:lang w:val="lt-LT"/>
        </w:rPr>
      </w:pPr>
    </w:p>
    <w:p w14:paraId="3A7BE3BB" w14:textId="40E2FC0A" w:rsidR="00B94619" w:rsidRPr="00F4584E" w:rsidRDefault="00B94619" w:rsidP="00030732">
      <w:pPr>
        <w:pStyle w:val="Sraopastraipa"/>
        <w:numPr>
          <w:ilvl w:val="1"/>
          <w:numId w:val="1"/>
        </w:numPr>
        <w:spacing w:after="0"/>
        <w:ind w:left="0" w:right="49" w:firstLine="567"/>
        <w:jc w:val="both"/>
        <w:rPr>
          <w:sz w:val="22"/>
          <w:szCs w:val="22"/>
          <w:lang w:val="lt-LT"/>
        </w:rPr>
      </w:pPr>
      <w:r w:rsidRPr="00F4584E">
        <w:rPr>
          <w:sz w:val="22"/>
          <w:szCs w:val="22"/>
          <w:lang w:val="lt-LT"/>
        </w:rPr>
        <w:t xml:space="preserve">Perkantysis subjektas – </w:t>
      </w:r>
      <w:r w:rsidR="00707C56" w:rsidRPr="00F4584E">
        <w:rPr>
          <w:rFonts w:eastAsia="Calibri"/>
          <w:sz w:val="22"/>
          <w:szCs w:val="22"/>
          <w:lang w:val="lt-LT"/>
        </w:rPr>
        <w:t>UAB „Alytaus šilumos tinklai“</w:t>
      </w:r>
      <w:r w:rsidRPr="00F4584E">
        <w:rPr>
          <w:rFonts w:eastAsia="Calibri"/>
          <w:sz w:val="22"/>
          <w:szCs w:val="22"/>
          <w:lang w:val="lt-LT"/>
        </w:rPr>
        <w:t xml:space="preserve">, juridinio asmens kodas </w:t>
      </w:r>
      <w:r w:rsidR="00707C56" w:rsidRPr="00F4584E">
        <w:rPr>
          <w:rFonts w:eastAsia="Calibri"/>
          <w:sz w:val="22"/>
          <w:szCs w:val="22"/>
          <w:lang w:val="lt-LT"/>
        </w:rPr>
        <w:t>149947714</w:t>
      </w:r>
      <w:r w:rsidRPr="00F4584E">
        <w:rPr>
          <w:rFonts w:eastAsia="Calibri"/>
          <w:sz w:val="22"/>
          <w:szCs w:val="22"/>
          <w:lang w:val="lt-LT"/>
        </w:rPr>
        <w:t xml:space="preserve">, adresas </w:t>
      </w:r>
      <w:r w:rsidR="00707C56" w:rsidRPr="00F4584E">
        <w:rPr>
          <w:rFonts w:eastAsia="Calibri"/>
          <w:sz w:val="22"/>
          <w:szCs w:val="22"/>
          <w:lang w:val="lt-LT"/>
        </w:rPr>
        <w:t>Pramonės g. 9, LT-62175 Alytus</w:t>
      </w:r>
      <w:r w:rsidRPr="00F4584E">
        <w:rPr>
          <w:rFonts w:eastAsia="Calibri"/>
          <w:sz w:val="22"/>
          <w:szCs w:val="22"/>
          <w:lang w:val="lt-LT"/>
        </w:rPr>
        <w:t>,</w:t>
      </w:r>
      <w:r w:rsidR="00707C56" w:rsidRPr="00F4584E">
        <w:rPr>
          <w:rFonts w:eastAsia="Calibri"/>
          <w:sz w:val="22"/>
          <w:szCs w:val="22"/>
          <w:lang w:val="lt-LT"/>
        </w:rPr>
        <w:t xml:space="preserve"> PVM mokėtojo kodas LT499477113</w:t>
      </w:r>
      <w:r w:rsidRPr="00F4584E">
        <w:rPr>
          <w:rFonts w:eastAsia="Calibri"/>
          <w:sz w:val="22"/>
          <w:szCs w:val="22"/>
          <w:lang w:val="lt-LT"/>
        </w:rPr>
        <w:t>.</w:t>
      </w:r>
    </w:p>
    <w:p w14:paraId="3DDC3DD2" w14:textId="73B03CC6" w:rsidR="00B94619" w:rsidRPr="00F4584E" w:rsidRDefault="00B94619" w:rsidP="00030732">
      <w:pPr>
        <w:pStyle w:val="Sraopastraipa"/>
        <w:spacing w:after="0"/>
        <w:ind w:left="0" w:right="49" w:firstLine="567"/>
        <w:jc w:val="both"/>
        <w:rPr>
          <w:color w:val="000000" w:themeColor="text1"/>
          <w:sz w:val="22"/>
          <w:szCs w:val="22"/>
          <w:lang w:val="lt-LT"/>
        </w:rPr>
      </w:pPr>
      <w:r w:rsidRPr="00F4584E">
        <w:rPr>
          <w:color w:val="000000" w:themeColor="text1"/>
          <w:sz w:val="22"/>
          <w:szCs w:val="22"/>
          <w:lang w:val="lt-LT"/>
        </w:rPr>
        <w:t xml:space="preserve">1.2. Pirkimas neatliekamas naudojantis centralizuotų pirkimų katalogu, nes </w:t>
      </w:r>
      <w:r w:rsidR="00726DBE" w:rsidRPr="00726DBE">
        <w:rPr>
          <w:color w:val="000000" w:themeColor="text1"/>
          <w:sz w:val="22"/>
          <w:szCs w:val="22"/>
          <w:lang w:val="lt-LT"/>
        </w:rPr>
        <w:t xml:space="preserve">CPO kataloge nėra tokių </w:t>
      </w:r>
      <w:r w:rsidR="00726DBE">
        <w:rPr>
          <w:color w:val="000000" w:themeColor="text1"/>
          <w:sz w:val="22"/>
          <w:szCs w:val="22"/>
          <w:lang w:val="lt-LT"/>
        </w:rPr>
        <w:t>darbų/paslaugų</w:t>
      </w:r>
      <w:r w:rsidR="00726DBE" w:rsidRPr="00726DBE">
        <w:rPr>
          <w:color w:val="000000" w:themeColor="text1"/>
          <w:sz w:val="22"/>
          <w:szCs w:val="22"/>
          <w:lang w:val="lt-LT"/>
        </w:rPr>
        <w:t xml:space="preserve"> kokias siekia įsigyti Perkantysis subjektas ir kurios atitiktų techninius parametrus, todėl pirkimas vykdomas ne per CPO. </w:t>
      </w:r>
    </w:p>
    <w:p w14:paraId="453C86AB" w14:textId="77777777" w:rsidR="00B94619" w:rsidRPr="00F4584E" w:rsidRDefault="00B94619" w:rsidP="00B94619">
      <w:pPr>
        <w:spacing w:line="276" w:lineRule="auto"/>
        <w:ind w:right="49" w:firstLine="567"/>
        <w:rPr>
          <w:sz w:val="22"/>
          <w:szCs w:val="22"/>
          <w:lang w:val="lt-LT"/>
        </w:rPr>
      </w:pPr>
      <w:r w:rsidRPr="00F4584E">
        <w:rPr>
          <w:sz w:val="22"/>
          <w:szCs w:val="22"/>
          <w:lang w:val="lt-LT"/>
        </w:rPr>
        <w:t xml:space="preserve">1.3.  </w:t>
      </w:r>
      <w:r w:rsidRPr="00F4584E">
        <w:rPr>
          <w:rFonts w:eastAsia="Times New Roman"/>
          <w:sz w:val="22"/>
          <w:szCs w:val="22"/>
          <w:lang w:val="lt-LT"/>
        </w:rPr>
        <w:t>Perkantysis subjektas nerezervuoja teisės dalyvauti pirkime.</w:t>
      </w:r>
    </w:p>
    <w:p w14:paraId="3E071EBF" w14:textId="77777777" w:rsidR="00B94619" w:rsidRPr="00F4584E" w:rsidRDefault="00B94619" w:rsidP="00B94619">
      <w:pPr>
        <w:pStyle w:val="Sraopastraipa"/>
        <w:spacing w:after="0"/>
        <w:ind w:left="0" w:right="49" w:firstLine="567"/>
        <w:jc w:val="both"/>
        <w:rPr>
          <w:sz w:val="22"/>
          <w:szCs w:val="22"/>
          <w:lang w:val="lt-LT"/>
        </w:rPr>
      </w:pPr>
      <w:r w:rsidRPr="00F4584E">
        <w:rPr>
          <w:sz w:val="22"/>
          <w:szCs w:val="22"/>
          <w:lang w:val="lt-LT"/>
        </w:rPr>
        <w:t>1.4. Stebėtojai dalyvauti Komisijos posėdžiuose nėra kviečiami.</w:t>
      </w:r>
    </w:p>
    <w:p w14:paraId="323349F3" w14:textId="1ED2C4F4" w:rsidR="00B94619" w:rsidRPr="00F4584E" w:rsidRDefault="00B94619" w:rsidP="00B94619">
      <w:pPr>
        <w:spacing w:line="276" w:lineRule="auto"/>
        <w:ind w:right="49" w:firstLine="567"/>
        <w:jc w:val="both"/>
        <w:rPr>
          <w:sz w:val="22"/>
          <w:szCs w:val="22"/>
          <w:lang w:val="lt-LT"/>
        </w:rPr>
      </w:pPr>
      <w:r w:rsidRPr="00F4584E">
        <w:rPr>
          <w:sz w:val="22"/>
          <w:szCs w:val="22"/>
          <w:lang w:val="lt-LT"/>
        </w:rPr>
        <w:t>1.5. Atliekamas žaliasis pirkimas. Pirkimas vykdomas vadovaujantis Lietuvos Respublikos aplinkos ministro 2011 m. birželio 28 d. įsakymo Nr. D1-508 „</w:t>
      </w:r>
      <w:hyperlink r:id="rId8" w:history="1">
        <w:r w:rsidRPr="00F4584E">
          <w:rPr>
            <w:rStyle w:val="Hipersaitas"/>
            <w:color w:val="0070C0"/>
            <w:sz w:val="22"/>
            <w:szCs w:val="22"/>
            <w:lang w:val="lt-LT"/>
          </w:rPr>
          <w:t>Dėl Aplinkos apsaugos kriterijų taikymo, vykdant žaliuosius pirkimus, tvarkos aprašo patvirtinimo</w:t>
        </w:r>
      </w:hyperlink>
      <w:r w:rsidRPr="00F4584E">
        <w:rPr>
          <w:sz w:val="22"/>
          <w:szCs w:val="22"/>
          <w:lang w:val="lt-LT"/>
        </w:rPr>
        <w:t xml:space="preserve">“ </w:t>
      </w:r>
      <w:r w:rsidR="000D2029" w:rsidRPr="000D2029">
        <w:rPr>
          <w:sz w:val="22"/>
          <w:szCs w:val="22"/>
          <w:lang w:val="lt-LT"/>
        </w:rPr>
        <w:t xml:space="preserve">4.3 </w:t>
      </w:r>
      <w:r w:rsidRPr="00F4584E">
        <w:rPr>
          <w:sz w:val="22"/>
          <w:szCs w:val="22"/>
          <w:lang w:val="lt-LT"/>
        </w:rPr>
        <w:t xml:space="preserve">punktu (-ais). Aplinkos apaugos kriterijai nustatyti </w:t>
      </w:r>
      <w:r w:rsidR="000D2029" w:rsidRPr="000D2029">
        <w:rPr>
          <w:sz w:val="22"/>
          <w:szCs w:val="22"/>
          <w:lang w:val="lt-LT"/>
        </w:rPr>
        <w:t>Priedas Nr</w:t>
      </w:r>
      <w:r w:rsidR="00520FD6">
        <w:rPr>
          <w:sz w:val="22"/>
          <w:szCs w:val="22"/>
          <w:lang w:val="lt-LT"/>
        </w:rPr>
        <w:t xml:space="preserve">. </w:t>
      </w:r>
      <w:r w:rsidR="000D2029" w:rsidRPr="000D2029">
        <w:rPr>
          <w:sz w:val="22"/>
          <w:szCs w:val="22"/>
          <w:lang w:val="lt-LT"/>
        </w:rPr>
        <w:t>9.</w:t>
      </w:r>
      <w:r w:rsidRPr="00F4584E">
        <w:rPr>
          <w:i/>
          <w:iCs/>
          <w:color w:val="FF0000"/>
          <w:sz w:val="22"/>
          <w:szCs w:val="22"/>
          <w:lang w:val="lt-LT"/>
        </w:rPr>
        <w:tab/>
      </w:r>
    </w:p>
    <w:p w14:paraId="74A8AA78" w14:textId="77777777" w:rsidR="00B94619" w:rsidRPr="00F4584E" w:rsidRDefault="00B94619" w:rsidP="00B94619">
      <w:pPr>
        <w:pStyle w:val="Sraopastraipa"/>
        <w:numPr>
          <w:ilvl w:val="1"/>
          <w:numId w:val="3"/>
        </w:numPr>
        <w:tabs>
          <w:tab w:val="left" w:pos="993"/>
        </w:tabs>
        <w:spacing w:after="0"/>
        <w:ind w:left="0" w:right="49" w:firstLine="567"/>
        <w:jc w:val="both"/>
        <w:rPr>
          <w:rFonts w:eastAsia="Arial"/>
          <w:color w:val="000000" w:themeColor="text1"/>
          <w:sz w:val="22"/>
          <w:szCs w:val="22"/>
          <w:lang w:val="lt-LT"/>
        </w:rPr>
      </w:pPr>
      <w:r w:rsidRPr="00F4584E">
        <w:rPr>
          <w:rFonts w:eastAsia="Arial"/>
          <w:color w:val="000000" w:themeColor="text1"/>
          <w:sz w:val="22"/>
          <w:szCs w:val="22"/>
          <w:lang w:val="lt-LT"/>
        </w:rPr>
        <w:t xml:space="preserve">Išankstinis skelbimas apie pirkimą nebuvo paskelbtas. </w:t>
      </w:r>
    </w:p>
    <w:p w14:paraId="05A0AA78" w14:textId="77777777" w:rsidR="00B94619" w:rsidRPr="00F4584E" w:rsidRDefault="00B94619" w:rsidP="00B94619">
      <w:pPr>
        <w:pStyle w:val="Sraopastraipa"/>
        <w:numPr>
          <w:ilvl w:val="1"/>
          <w:numId w:val="3"/>
        </w:numPr>
        <w:tabs>
          <w:tab w:val="left" w:pos="851"/>
          <w:tab w:val="left" w:pos="993"/>
        </w:tabs>
        <w:spacing w:after="0"/>
        <w:ind w:right="49" w:firstLine="207"/>
        <w:jc w:val="both"/>
        <w:rPr>
          <w:sz w:val="22"/>
          <w:szCs w:val="22"/>
          <w:lang w:val="lt-LT"/>
        </w:rPr>
      </w:pPr>
      <w:r w:rsidRPr="00F4584E">
        <w:rPr>
          <w:sz w:val="22"/>
          <w:szCs w:val="22"/>
          <w:lang w:val="lt-LT" w:eastAsia="en-US"/>
        </w:rPr>
        <w:t xml:space="preserve">Pirkime </w:t>
      </w:r>
      <w:r w:rsidRPr="00F4584E">
        <w:rPr>
          <w:sz w:val="22"/>
          <w:szCs w:val="22"/>
          <w:lang w:val="lt-LT"/>
        </w:rPr>
        <w:t xml:space="preserve"> Perkantysis subjektas</w:t>
      </w:r>
      <w:r w:rsidRPr="00F4584E">
        <w:rPr>
          <w:sz w:val="22"/>
          <w:szCs w:val="22"/>
          <w:lang w:val="lt-LT" w:eastAsia="en-US"/>
        </w:rPr>
        <w:t xml:space="preserve"> nenumato skelbti pranešimo dėl savanoriško </w:t>
      </w:r>
      <w:r w:rsidRPr="00F4584E">
        <w:rPr>
          <w:i/>
          <w:iCs/>
          <w:sz w:val="22"/>
          <w:szCs w:val="22"/>
          <w:lang w:val="lt-LT" w:eastAsia="en-US"/>
        </w:rPr>
        <w:t>ex ante</w:t>
      </w:r>
      <w:r w:rsidRPr="00F4584E">
        <w:rPr>
          <w:sz w:val="22"/>
          <w:szCs w:val="22"/>
          <w:lang w:val="lt-LT" w:eastAsia="en-US"/>
        </w:rPr>
        <w:t xml:space="preserve"> skaidrumo.</w:t>
      </w:r>
    </w:p>
    <w:p w14:paraId="7FB86E38" w14:textId="77777777" w:rsidR="00B94619" w:rsidRPr="00F4584E" w:rsidRDefault="00B94619" w:rsidP="00B94619">
      <w:pPr>
        <w:pStyle w:val="Sraopastraipa"/>
        <w:numPr>
          <w:ilvl w:val="1"/>
          <w:numId w:val="3"/>
        </w:numPr>
        <w:tabs>
          <w:tab w:val="left" w:pos="851"/>
          <w:tab w:val="left" w:pos="993"/>
        </w:tabs>
        <w:spacing w:after="0"/>
        <w:ind w:left="0" w:right="49" w:firstLine="567"/>
        <w:jc w:val="both"/>
        <w:rPr>
          <w:color w:val="7030A0"/>
          <w:sz w:val="22"/>
          <w:szCs w:val="22"/>
          <w:lang w:val="lt-LT"/>
        </w:rPr>
      </w:pPr>
      <w:r w:rsidRPr="00F4584E">
        <w:rPr>
          <w:sz w:val="22"/>
          <w:szCs w:val="22"/>
          <w:lang w:val="lt-LT"/>
        </w:rPr>
        <w:t>Pirkime neleidžiama pateikti alternatyvių pasiūlymų.</w:t>
      </w:r>
    </w:p>
    <w:p w14:paraId="61695620" w14:textId="77777777" w:rsidR="00B94619" w:rsidRPr="00F4584E" w:rsidRDefault="00B94619" w:rsidP="00B94619">
      <w:pPr>
        <w:pStyle w:val="Sraopastraipa"/>
        <w:numPr>
          <w:ilvl w:val="1"/>
          <w:numId w:val="3"/>
        </w:numPr>
        <w:tabs>
          <w:tab w:val="left" w:pos="993"/>
        </w:tabs>
        <w:spacing w:after="0"/>
        <w:ind w:right="49" w:firstLine="207"/>
        <w:jc w:val="both"/>
        <w:rPr>
          <w:sz w:val="22"/>
          <w:szCs w:val="22"/>
          <w:lang w:val="lt-LT"/>
        </w:rPr>
      </w:pPr>
      <w:r w:rsidRPr="00F4584E">
        <w:rPr>
          <w:rFonts w:eastAsia="Arial"/>
          <w:color w:val="333333"/>
          <w:sz w:val="22"/>
          <w:szCs w:val="22"/>
          <w:lang w:val="lt-LT"/>
        </w:rPr>
        <w:t>Bendrosios pirkimo sąlygos yra neatskiriama šių pirkimo sąlygų dalis.</w:t>
      </w:r>
    </w:p>
    <w:p w14:paraId="2119E62A" w14:textId="77777777" w:rsidR="00B94619" w:rsidRPr="00F4584E" w:rsidRDefault="00B94619" w:rsidP="00B94619">
      <w:pPr>
        <w:tabs>
          <w:tab w:val="left" w:pos="993"/>
        </w:tabs>
        <w:spacing w:line="276" w:lineRule="auto"/>
        <w:ind w:right="49"/>
        <w:jc w:val="both"/>
        <w:rPr>
          <w:sz w:val="22"/>
          <w:szCs w:val="22"/>
          <w:lang w:val="lt-LT"/>
        </w:rPr>
      </w:pPr>
    </w:p>
    <w:p w14:paraId="799F993E" w14:textId="77777777" w:rsidR="00B94619" w:rsidRPr="00F4584E" w:rsidRDefault="00B94619" w:rsidP="003A334C">
      <w:pPr>
        <w:pStyle w:val="Antrat2"/>
        <w:rPr>
          <w:lang w:val="lt-LT"/>
        </w:rPr>
      </w:pPr>
      <w:bookmarkStart w:id="6" w:name="_Ref39426332"/>
      <w:bookmarkStart w:id="7" w:name="_Ref39426338"/>
      <w:bookmarkStart w:id="8" w:name="_Toc177482484"/>
      <w:bookmarkEnd w:id="5"/>
      <w:r w:rsidRPr="00F4584E">
        <w:rPr>
          <w:lang w:val="lt-LT"/>
        </w:rPr>
        <w:t>PIRKIMO OBJEKTAS</w:t>
      </w:r>
      <w:bookmarkEnd w:id="6"/>
      <w:bookmarkEnd w:id="7"/>
      <w:bookmarkEnd w:id="8"/>
    </w:p>
    <w:p w14:paraId="7AC6E45E" w14:textId="77777777" w:rsidR="00B94619" w:rsidRPr="00F4584E" w:rsidRDefault="00B94619" w:rsidP="00B94619">
      <w:pPr>
        <w:spacing w:line="276" w:lineRule="auto"/>
        <w:rPr>
          <w:lang w:val="lt-LT"/>
        </w:rPr>
      </w:pPr>
    </w:p>
    <w:p w14:paraId="3B33EC4D" w14:textId="77777777" w:rsidR="00B94619" w:rsidRPr="00F4584E" w:rsidRDefault="00B94619" w:rsidP="00030732">
      <w:pPr>
        <w:pStyle w:val="Betarp"/>
        <w:numPr>
          <w:ilvl w:val="1"/>
          <w:numId w:val="2"/>
        </w:numPr>
        <w:spacing w:after="120" w:line="276" w:lineRule="auto"/>
        <w:ind w:left="0" w:right="49" w:firstLine="567"/>
        <w:contextualSpacing/>
        <w:jc w:val="both"/>
        <w:rPr>
          <w:rFonts w:ascii="Times New Roman" w:hAnsi="Times New Roman" w:cs="Times New Roman"/>
          <w:color w:val="FF0000"/>
          <w:sz w:val="22"/>
          <w:szCs w:val="22"/>
        </w:rPr>
      </w:pPr>
      <w:r w:rsidRPr="00F4584E">
        <w:rPr>
          <w:rFonts w:ascii="Times New Roman" w:eastAsia="Calibri" w:hAnsi="Times New Roman" w:cs="Times New Roman"/>
          <w:color w:val="000000" w:themeColor="text1"/>
          <w:sz w:val="22"/>
          <w:szCs w:val="22"/>
        </w:rPr>
        <w:t>Perkantysis subjektas numato įsigyti pirkimo sąlygų techninėje specifikacijoje nurodytą pirkimo objektą</w:t>
      </w:r>
      <w:r w:rsidRPr="00F4584E">
        <w:rPr>
          <w:rFonts w:ascii="Times New Roman" w:eastAsia="Calibri" w:hAnsi="Times New Roman" w:cs="Times New Roman"/>
          <w:color w:val="00B050"/>
          <w:sz w:val="22"/>
          <w:szCs w:val="22"/>
        </w:rPr>
        <w:t>.</w:t>
      </w:r>
      <w:r w:rsidRPr="00F4584E">
        <w:rPr>
          <w:rFonts w:ascii="Times New Roman" w:hAnsi="Times New Roman" w:cs="Times New Roman"/>
          <w:sz w:val="22"/>
          <w:szCs w:val="22"/>
        </w:rPr>
        <w:t xml:space="preserve"> Reikalavimai pirkimo objektui nustatyti specialiųjų pirkimo sąlygų priede pateiktoje techninėje specifikacijoje ir sutarties projekte.</w:t>
      </w:r>
    </w:p>
    <w:p w14:paraId="50B88522" w14:textId="65B2BAC5" w:rsidR="00B94619" w:rsidRPr="00D9554E" w:rsidRDefault="00B94619" w:rsidP="00D9554E">
      <w:pPr>
        <w:pStyle w:val="Betarp"/>
        <w:spacing w:after="120" w:line="276" w:lineRule="auto"/>
        <w:ind w:right="49" w:firstLine="567"/>
        <w:contextualSpacing/>
        <w:jc w:val="both"/>
        <w:rPr>
          <w:rFonts w:ascii="Times New Roman" w:hAnsi="Times New Roman" w:cs="Times New Roman"/>
          <w:sz w:val="22"/>
          <w:szCs w:val="22"/>
        </w:rPr>
      </w:pPr>
      <w:r w:rsidRPr="00F4584E">
        <w:rPr>
          <w:rFonts w:ascii="Times New Roman" w:hAnsi="Times New Roman" w:cs="Times New Roman"/>
          <w:sz w:val="22"/>
          <w:szCs w:val="22"/>
        </w:rPr>
        <w:t>2.2</w:t>
      </w:r>
      <w:r w:rsidR="00D9554E">
        <w:rPr>
          <w:rFonts w:ascii="Times New Roman" w:hAnsi="Times New Roman" w:cs="Times New Roman"/>
          <w:sz w:val="22"/>
          <w:szCs w:val="22"/>
        </w:rPr>
        <w:t xml:space="preserve"> </w:t>
      </w:r>
      <w:r w:rsidRPr="00D9554E">
        <w:rPr>
          <w:rFonts w:ascii="Times New Roman" w:hAnsi="Times New Roman" w:cs="Times New Roman"/>
          <w:sz w:val="22"/>
          <w:szCs w:val="22"/>
        </w:rPr>
        <w:t>Pirkimo objektas į dalis neskaidomas. Pirkimo apimtys ir reikalavimai apibrėžti specialiųjų pirkimo sąlygų</w:t>
      </w:r>
      <w:r w:rsidRPr="00D9554E">
        <w:rPr>
          <w:rFonts w:ascii="Times New Roman" w:hAnsi="Times New Roman" w:cs="Times New Roman"/>
          <w:color w:val="000000" w:themeColor="text1"/>
          <w:sz w:val="22"/>
          <w:szCs w:val="22"/>
        </w:rPr>
        <w:t xml:space="preserve"> priede pateiktoje techninėje specifikacijoje</w:t>
      </w:r>
      <w:r w:rsidRPr="00D9554E">
        <w:rPr>
          <w:rFonts w:ascii="Times New Roman" w:hAnsi="Times New Roman" w:cs="Times New Roman"/>
          <w:sz w:val="22"/>
          <w:szCs w:val="22"/>
        </w:rPr>
        <w:t>.</w:t>
      </w:r>
    </w:p>
    <w:p w14:paraId="51D83BD9" w14:textId="77777777" w:rsidR="00B94619" w:rsidRPr="00F4584E" w:rsidRDefault="00B94619" w:rsidP="00D15B37">
      <w:pPr>
        <w:pStyle w:val="Sraopastraipa"/>
        <w:spacing w:after="0"/>
        <w:ind w:left="0" w:right="49" w:firstLine="567"/>
        <w:jc w:val="both"/>
        <w:rPr>
          <w:i/>
          <w:iCs/>
          <w:color w:val="FF0000"/>
          <w:sz w:val="22"/>
          <w:szCs w:val="22"/>
          <w:lang w:val="lt-LT"/>
        </w:rPr>
      </w:pPr>
      <w:r w:rsidRPr="00F4584E">
        <w:rPr>
          <w:sz w:val="22"/>
          <w:szCs w:val="22"/>
          <w:lang w:val="lt-LT"/>
        </w:rPr>
        <w:t xml:space="preserve">2.3.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6F7CCD25" w14:textId="77777777" w:rsidR="00B94619" w:rsidRPr="00F4584E" w:rsidRDefault="00B94619" w:rsidP="00B94619">
      <w:pPr>
        <w:pStyle w:val="Sraopastraipa"/>
        <w:spacing w:after="0"/>
        <w:ind w:left="0" w:right="49" w:firstLine="567"/>
        <w:jc w:val="both"/>
        <w:rPr>
          <w:sz w:val="22"/>
          <w:szCs w:val="22"/>
          <w:lang w:val="lt-LT"/>
        </w:rPr>
      </w:pPr>
      <w:r w:rsidRPr="00F4584E">
        <w:rPr>
          <w:sz w:val="22"/>
          <w:szCs w:val="22"/>
          <w:lang w:val="lt-LT"/>
        </w:rPr>
        <w:t xml:space="preserve">2.4. Jeigu apibūdinant pirkimo objektą techninėje specifikacijoje nurodytas standartas, </w:t>
      </w:r>
      <w:r w:rsidRPr="00F4584E">
        <w:rPr>
          <w:color w:val="000000"/>
          <w:sz w:val="22"/>
          <w:szCs w:val="22"/>
          <w:lang w:val="lt-LT"/>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F4584E">
        <w:rPr>
          <w:sz w:val="22"/>
          <w:szCs w:val="22"/>
          <w:lang w:val="lt-LT"/>
        </w:rPr>
        <w:t xml:space="preserve">turi būti laikoma, kad kiekviena tokia nuoroda yra pateikta su žodžiais „arba lygiavertis“. </w:t>
      </w:r>
    </w:p>
    <w:p w14:paraId="21D6F210" w14:textId="77777777" w:rsidR="00B94619" w:rsidRPr="00F4584E" w:rsidRDefault="00B94619" w:rsidP="00B94619">
      <w:pPr>
        <w:pStyle w:val="Sraopastraipa"/>
        <w:spacing w:after="0"/>
        <w:ind w:left="0" w:right="49" w:firstLine="567"/>
        <w:jc w:val="both"/>
        <w:rPr>
          <w:sz w:val="22"/>
          <w:szCs w:val="22"/>
          <w:lang w:val="lt-LT"/>
        </w:rPr>
      </w:pPr>
    </w:p>
    <w:p w14:paraId="4E111FC3" w14:textId="77777777" w:rsidR="00B94619" w:rsidRPr="00F4584E" w:rsidRDefault="00B94619" w:rsidP="003A334C">
      <w:pPr>
        <w:pStyle w:val="Antrat2"/>
        <w:rPr>
          <w:lang w:val="lt-LT"/>
        </w:rPr>
      </w:pPr>
      <w:bookmarkStart w:id="9" w:name="_Ref39427921"/>
      <w:bookmarkStart w:id="10" w:name="_Ref39427927"/>
      <w:bookmarkStart w:id="11" w:name="_Ref39740354"/>
      <w:bookmarkStart w:id="12" w:name="_Toc177482485"/>
      <w:r w:rsidRPr="00F4584E">
        <w:rPr>
          <w:lang w:val="lt-LT"/>
        </w:rPr>
        <w:t>SUSITIKIMAI SU TIEKĖJAIS</w:t>
      </w:r>
      <w:bookmarkEnd w:id="9"/>
      <w:bookmarkEnd w:id="10"/>
      <w:r w:rsidRPr="00F4584E">
        <w:rPr>
          <w:lang w:val="lt-LT"/>
        </w:rPr>
        <w:t xml:space="preserve"> IR OBJEKTO APŽIŪRA</w:t>
      </w:r>
      <w:bookmarkEnd w:id="11"/>
      <w:bookmarkEnd w:id="12"/>
    </w:p>
    <w:p w14:paraId="01FC4E6A" w14:textId="77777777" w:rsidR="00B94619" w:rsidRPr="00F4584E" w:rsidRDefault="00B94619" w:rsidP="00B94619">
      <w:pPr>
        <w:spacing w:line="276" w:lineRule="auto"/>
        <w:rPr>
          <w:lang w:val="lt-LT"/>
        </w:rPr>
      </w:pPr>
    </w:p>
    <w:p w14:paraId="4758F26D" w14:textId="77777777" w:rsidR="00B94619" w:rsidRPr="00F4584E" w:rsidRDefault="00B94619" w:rsidP="00B94619">
      <w:pPr>
        <w:pStyle w:val="Sraopastraipa"/>
        <w:spacing w:after="0"/>
        <w:ind w:left="0" w:right="49" w:firstLine="567"/>
        <w:jc w:val="both"/>
        <w:rPr>
          <w:i/>
          <w:color w:val="FF0000"/>
          <w:sz w:val="22"/>
          <w:szCs w:val="22"/>
          <w:lang w:val="lt-LT"/>
        </w:rPr>
      </w:pPr>
      <w:r w:rsidRPr="00F4584E">
        <w:rPr>
          <w:iCs/>
          <w:sz w:val="22"/>
          <w:szCs w:val="22"/>
          <w:lang w:val="lt-LT"/>
        </w:rPr>
        <w:t>3.1.</w:t>
      </w:r>
      <w:r w:rsidRPr="00F4584E">
        <w:rPr>
          <w:i/>
          <w:color w:val="FF0000"/>
          <w:sz w:val="22"/>
          <w:szCs w:val="22"/>
          <w:lang w:val="lt-LT"/>
        </w:rPr>
        <w:t xml:space="preserve"> </w:t>
      </w:r>
      <w:r w:rsidRPr="00F4584E">
        <w:rPr>
          <w:sz w:val="22"/>
          <w:szCs w:val="22"/>
          <w:lang w:val="lt-LT"/>
        </w:rPr>
        <w:t>Perkantysis subjektas nerengs susitikimo su tiekėjais dėl pirkimo sąlygų paaiškinimo.</w:t>
      </w:r>
    </w:p>
    <w:p w14:paraId="3A59291A" w14:textId="77777777" w:rsidR="00B94619" w:rsidRPr="00F4584E" w:rsidRDefault="00B94619" w:rsidP="00B94619">
      <w:pPr>
        <w:pStyle w:val="Body2"/>
        <w:tabs>
          <w:tab w:val="left" w:pos="993"/>
        </w:tabs>
        <w:spacing w:after="0" w:line="276" w:lineRule="auto"/>
        <w:ind w:right="49" w:firstLine="567"/>
        <w:rPr>
          <w:rFonts w:cs="Times New Roman"/>
          <w:lang w:val="lt-LT"/>
        </w:rPr>
      </w:pPr>
    </w:p>
    <w:p w14:paraId="3CD8B19A" w14:textId="77777777" w:rsidR="00B94619" w:rsidRPr="009A24F1" w:rsidRDefault="00B94619" w:rsidP="009A24F1">
      <w:pPr>
        <w:pStyle w:val="Body2"/>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right="49" w:firstLine="207"/>
        <w:rPr>
          <w:rFonts w:cs="Times New Roman"/>
          <w:lang w:val="lt-LT"/>
        </w:rPr>
      </w:pPr>
      <w:r w:rsidRPr="009A24F1">
        <w:rPr>
          <w:lang w:val="lt-LT"/>
        </w:rPr>
        <w:t xml:space="preserve">Perkantysis subjektas suteiks galimybę apžiūrėti objektą (darbų atlikimo vietą, paslaugų teikimo vietą, prekių pristatymo vietą). Perkantysis subjektas suteiks galimybę apžiūrėti pirkimo objektą, tačiau apžiūros metu nebus atsakoma į tiekėjo klausimus dėl pirkimo objekto ar pirkimo dokumentų nuostatų – kilusius klausimus tiekėjas turi užduoti CVP IS priemonėmis šiame skyriuje nustatyta tvarka. Tiekėjai, norintys apžiūrėti pirkimo objektą, turi pateikti prašymą, nurodydami </w:t>
      </w:r>
      <w:r w:rsidRPr="009A24F1">
        <w:rPr>
          <w:lang w:val="lt-LT"/>
        </w:rPr>
        <w:lastRenderedPageBreak/>
        <w:t xml:space="preserve">pageidaujamą apžiūros laiką. Perkantysis subjektas turi teisę su tiekėju suderinti kitą, nei jo prašyme nurodytą susitikimo laiką. </w:t>
      </w:r>
    </w:p>
    <w:p w14:paraId="4502874C" w14:textId="77777777" w:rsidR="009A24F1" w:rsidRPr="00F4584E" w:rsidRDefault="009A24F1" w:rsidP="00B94619">
      <w:pPr>
        <w:pStyle w:val="Sraopastraipa"/>
        <w:spacing w:after="0"/>
        <w:ind w:left="567" w:right="49"/>
        <w:jc w:val="both"/>
        <w:rPr>
          <w:rFonts w:eastAsiaTheme="minorHAnsi"/>
          <w:sz w:val="22"/>
          <w:szCs w:val="22"/>
          <w:lang w:val="lt-LT" w:eastAsia="en-US"/>
        </w:rPr>
      </w:pPr>
    </w:p>
    <w:p w14:paraId="2BC76FF1" w14:textId="77777777" w:rsidR="00B94619" w:rsidRPr="00F4584E" w:rsidRDefault="00B94619" w:rsidP="003A334C">
      <w:pPr>
        <w:pStyle w:val="Antrat2"/>
        <w:rPr>
          <w:lang w:val="lt-LT"/>
        </w:rPr>
      </w:pPr>
      <w:bookmarkStart w:id="13" w:name="_Ref39473754"/>
      <w:bookmarkStart w:id="14" w:name="_Ref39473761"/>
      <w:bookmarkStart w:id="15" w:name="_Ref39474188"/>
      <w:bookmarkStart w:id="16" w:name="_Toc177482486"/>
      <w:r w:rsidRPr="00F4584E">
        <w:rPr>
          <w:lang w:val="lt-LT"/>
        </w:rPr>
        <w:t>TIEKĖJŲ PAŠALINIMO PAGRINDAI</w:t>
      </w:r>
      <w:bookmarkEnd w:id="13"/>
      <w:bookmarkEnd w:id="14"/>
      <w:bookmarkEnd w:id="15"/>
      <w:r w:rsidRPr="00F4584E">
        <w:rPr>
          <w:lang w:val="lt-LT"/>
        </w:rPr>
        <w:t xml:space="preserve"> IR KVALIFIKACIJOS REIKALAVIMAI</w:t>
      </w:r>
      <w:bookmarkEnd w:id="16"/>
    </w:p>
    <w:p w14:paraId="1D1E3F01" w14:textId="77777777" w:rsidR="00B94619" w:rsidRPr="00F4584E" w:rsidRDefault="00B94619" w:rsidP="00B94619">
      <w:pPr>
        <w:spacing w:line="276" w:lineRule="auto"/>
        <w:rPr>
          <w:lang w:val="lt-LT"/>
        </w:rPr>
      </w:pPr>
    </w:p>
    <w:p w14:paraId="2C63C3A9" w14:textId="23EBDADD" w:rsidR="00B94619" w:rsidRPr="00F4584E" w:rsidRDefault="00B94619" w:rsidP="00B94619">
      <w:pPr>
        <w:pStyle w:val="Sraopastraipa"/>
        <w:spacing w:after="120"/>
        <w:ind w:left="0" w:right="49" w:firstLine="567"/>
        <w:jc w:val="both"/>
        <w:rPr>
          <w:sz w:val="22"/>
          <w:szCs w:val="22"/>
          <w:lang w:val="lt-LT"/>
        </w:rPr>
      </w:pPr>
      <w:r w:rsidRPr="00F4584E">
        <w:rPr>
          <w:sz w:val="22"/>
          <w:szCs w:val="22"/>
          <w:lang w:val="lt-LT"/>
        </w:rPr>
        <w:t>4.1. Reikalavimai dėl tiekėjo ir</w:t>
      </w:r>
      <w:bookmarkStart w:id="17" w:name="_Hlk41039660"/>
      <w:r w:rsidRPr="00F4584E">
        <w:rPr>
          <w:sz w:val="22"/>
          <w:szCs w:val="22"/>
          <w:lang w:val="lt-LT"/>
        </w:rPr>
        <w:t xml:space="preserve"> subtiekėjų (jei taikoma), ūkio subjektų, kurių pajėgumais tiekėjas remiasi, </w:t>
      </w:r>
      <w:bookmarkEnd w:id="17"/>
      <w:r w:rsidRPr="00F4584E">
        <w:rPr>
          <w:sz w:val="22"/>
          <w:szCs w:val="22"/>
          <w:lang w:val="lt-LT"/>
        </w:rPr>
        <w:t xml:space="preserve">pašalinimo pagrindų nebuvimo bei jų nebuvimą patvirtinantys dokumentai nurodyti specialiųjų </w:t>
      </w:r>
      <w:r w:rsidRPr="00F4584E">
        <w:rPr>
          <w:rFonts w:eastAsia="Calibri"/>
          <w:sz w:val="22"/>
          <w:szCs w:val="22"/>
          <w:lang w:val="lt-LT"/>
        </w:rPr>
        <w:t>pirkimo sąlygų</w:t>
      </w:r>
      <w:r w:rsidRPr="00F4584E">
        <w:rPr>
          <w:color w:val="00B050"/>
          <w:sz w:val="22"/>
          <w:szCs w:val="22"/>
          <w:lang w:val="lt-LT"/>
        </w:rPr>
        <w:t xml:space="preserve">  </w:t>
      </w:r>
      <w:r w:rsidRPr="00F4584E">
        <w:rPr>
          <w:rFonts w:eastAsia="Calibri"/>
          <w:sz w:val="22"/>
          <w:szCs w:val="22"/>
          <w:lang w:val="lt-LT"/>
        </w:rPr>
        <w:t xml:space="preserve">priede </w:t>
      </w:r>
      <w:r w:rsidR="00A6547B" w:rsidRPr="00F4584E">
        <w:rPr>
          <w:rFonts w:eastAsia="Calibri"/>
          <w:sz w:val="22"/>
          <w:szCs w:val="22"/>
          <w:lang w:val="lt-LT"/>
        </w:rPr>
        <w:t>„</w:t>
      </w:r>
      <w:r w:rsidRPr="00F4584E">
        <w:rPr>
          <w:rFonts w:eastAsia="Calibri"/>
          <w:sz w:val="22"/>
          <w:szCs w:val="22"/>
          <w:lang w:val="lt-LT"/>
        </w:rPr>
        <w:t>Pašalinimo pagrindai</w:t>
      </w:r>
      <w:r w:rsidR="00A6547B" w:rsidRPr="00F4584E">
        <w:rPr>
          <w:rFonts w:eastAsia="Calibri"/>
          <w:sz w:val="22"/>
          <w:szCs w:val="22"/>
          <w:lang w:val="lt-LT"/>
        </w:rPr>
        <w:t>“</w:t>
      </w:r>
      <w:r w:rsidRPr="00F4584E">
        <w:rPr>
          <w:sz w:val="22"/>
          <w:szCs w:val="22"/>
          <w:lang w:val="lt-LT"/>
        </w:rPr>
        <w:t xml:space="preserve">. </w:t>
      </w:r>
    </w:p>
    <w:p w14:paraId="0A55EA03" w14:textId="328F3A7F" w:rsidR="00B94619" w:rsidRPr="00F4584E" w:rsidRDefault="00B94619" w:rsidP="00B94619">
      <w:pPr>
        <w:pStyle w:val="Sraopastraipa"/>
        <w:tabs>
          <w:tab w:val="left" w:pos="851"/>
        </w:tabs>
        <w:spacing w:after="0"/>
        <w:ind w:left="0" w:right="49" w:firstLine="567"/>
        <w:jc w:val="both"/>
        <w:rPr>
          <w:color w:val="00B050"/>
          <w:sz w:val="22"/>
          <w:szCs w:val="22"/>
          <w:lang w:val="lt-LT"/>
        </w:rPr>
      </w:pPr>
      <w:r w:rsidRPr="00F4584E">
        <w:rPr>
          <w:sz w:val="22"/>
          <w:szCs w:val="22"/>
          <w:lang w:val="lt-LT"/>
        </w:rPr>
        <w:t xml:space="preserve">4.2. </w:t>
      </w:r>
      <w:r w:rsidRPr="002955E3">
        <w:rPr>
          <w:sz w:val="22"/>
          <w:szCs w:val="22"/>
          <w:lang w:val="lt-LT"/>
        </w:rPr>
        <w:t xml:space="preserve">Tiekėjams nustatomi kvalifikacijos reikalavimai ir (arba) reikalavimai dėl kokybės vadybos sistemos ir (arba) aplinkos apsaugos vadybos sistemos standartų laikymosi ir jų atitiktį patvirtinantys dokumentai nurodyti specialiųjų pirkimo sąlygų priede „Kvalifikacijos ir kiti reikalavimai tiekėjui“. </w:t>
      </w:r>
    </w:p>
    <w:p w14:paraId="1CFF30BC" w14:textId="77777777" w:rsidR="00B94619" w:rsidRPr="00F4584E" w:rsidRDefault="00B94619" w:rsidP="00B94619">
      <w:pPr>
        <w:pStyle w:val="Sraopastraipa"/>
        <w:tabs>
          <w:tab w:val="left" w:pos="851"/>
        </w:tabs>
        <w:spacing w:after="0"/>
        <w:ind w:left="0" w:right="49" w:firstLine="567"/>
        <w:jc w:val="both"/>
        <w:rPr>
          <w:sz w:val="22"/>
          <w:szCs w:val="22"/>
          <w:highlight w:val="yellow"/>
          <w:lang w:val="lt-LT"/>
        </w:rPr>
      </w:pPr>
    </w:p>
    <w:p w14:paraId="04FD6641" w14:textId="77777777" w:rsidR="00B94619" w:rsidRPr="00F4584E" w:rsidRDefault="00B94619" w:rsidP="003A334C">
      <w:pPr>
        <w:pStyle w:val="Antrat2"/>
        <w:rPr>
          <w:lang w:val="lt-LT"/>
        </w:rPr>
      </w:pPr>
      <w:bookmarkStart w:id="18" w:name="_Toc177482487"/>
      <w:r w:rsidRPr="00F4584E">
        <w:rPr>
          <w:lang w:val="lt-LT"/>
        </w:rPr>
        <w:t>5.REIKALAVIMAI, SUSIJĘ SU NACIONALINIU SAUGUMU</w:t>
      </w:r>
      <w:bookmarkEnd w:id="18"/>
      <w:r w:rsidRPr="00F4584E">
        <w:rPr>
          <w:lang w:val="lt-LT"/>
        </w:rPr>
        <w:t xml:space="preserve"> </w:t>
      </w:r>
    </w:p>
    <w:p w14:paraId="084889CF" w14:textId="77777777" w:rsidR="00B94619" w:rsidRPr="00F4584E" w:rsidRDefault="00B94619" w:rsidP="00B94619">
      <w:pPr>
        <w:spacing w:line="276" w:lineRule="auto"/>
        <w:rPr>
          <w:lang w:val="lt-LT"/>
        </w:rPr>
      </w:pPr>
    </w:p>
    <w:p w14:paraId="4E777C0B" w14:textId="7A2EB63D" w:rsidR="00B94619" w:rsidRPr="00B37EA1" w:rsidRDefault="00B94619" w:rsidP="00B37EA1">
      <w:pPr>
        <w:pStyle w:val="Sraopastraipa"/>
        <w:numPr>
          <w:ilvl w:val="1"/>
          <w:numId w:val="7"/>
        </w:numPr>
        <w:ind w:left="0" w:right="49" w:firstLine="710"/>
        <w:jc w:val="both"/>
        <w:rPr>
          <w:sz w:val="22"/>
          <w:szCs w:val="22"/>
          <w:lang w:val="lt-LT"/>
        </w:rPr>
      </w:pPr>
      <w:r w:rsidRPr="00B37EA1">
        <w:rPr>
          <w:sz w:val="22"/>
          <w:szCs w:val="22"/>
          <w:lang w:val="lt-LT"/>
        </w:rPr>
        <w:t>Perkantysis subjektas, įvertinus visus galinčius kelti grėsmę nacionalinio saugumo interesams rizikos veiksnius numato, kad šiame pirkime negali dalyvauti tiekėjai, jų subtiekėjai ir ūkio 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VPĮ 17 straipsnio 4 dalyje nurodytus tarptautinius susitarimus.</w:t>
      </w:r>
    </w:p>
    <w:p w14:paraId="1B0C74E6" w14:textId="77777777" w:rsidR="00B37EA1" w:rsidRDefault="00B37EA1" w:rsidP="00B37EA1">
      <w:pPr>
        <w:pStyle w:val="Sraopastraipa"/>
        <w:numPr>
          <w:ilvl w:val="1"/>
          <w:numId w:val="7"/>
        </w:numPr>
        <w:ind w:left="0" w:right="49" w:firstLine="710"/>
        <w:jc w:val="both"/>
        <w:rPr>
          <w:color w:val="000000" w:themeColor="text1"/>
          <w:sz w:val="22"/>
          <w:szCs w:val="22"/>
          <w:lang w:val="lt-LT"/>
        </w:rPr>
      </w:pPr>
      <w:r w:rsidRPr="00B37EA1">
        <w:rPr>
          <w:color w:val="000000" w:themeColor="text1"/>
          <w:sz w:val="22"/>
          <w:szCs w:val="22"/>
          <w:lang w:val="lt-LT"/>
        </w:rPr>
        <w:t>Perkantysis subjektas laiko, kad pirkimo objektas kelia grėsmę nacionaliniam saugumui, jei jis atitinka VPĮ 37 straipsnio 9 dalies 1 ir (ar) 2 punkte numatytas sąlygas. Tiekėjai kartu su pasiūlymu turi pateikti Viešųjų pirkimų tarnybos nustatytos formos atitikties deklaraciją . Perkantysis subjektas iš ekonomiškai naudingiausią pasiūlymą pateikusio tiekėjo reikalaus pateikti vieną (esant poreikiui – kelis) VPĮ 39 straipsnio 3 dalyje numatytą dokumentą. Perkantysis subjektas bet kuriuo pirkimo procedūros metu turi teisę pareikalauti dalyvių pateikti visus ar dalį dokumentų, nurodytų VPĮ 39 straipsnio 3 dalyje.</w:t>
      </w:r>
    </w:p>
    <w:p w14:paraId="5207774E" w14:textId="6D095B9D" w:rsidR="00B37EA1" w:rsidRDefault="00B37EA1" w:rsidP="00B37EA1">
      <w:pPr>
        <w:pStyle w:val="Sraopastraipa"/>
        <w:ind w:left="0" w:right="49" w:firstLine="1134"/>
        <w:jc w:val="both"/>
        <w:rPr>
          <w:color w:val="000000" w:themeColor="text1"/>
          <w:sz w:val="22"/>
          <w:szCs w:val="22"/>
          <w:lang w:val="lt-LT"/>
        </w:rPr>
      </w:pPr>
      <w:r w:rsidRPr="00B37EA1">
        <w:rPr>
          <w:color w:val="000000" w:themeColor="text1"/>
          <w:sz w:val="22"/>
          <w:szCs w:val="22"/>
          <w:lang w:val="lt-LT"/>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19BD4EE7" w14:textId="77777777" w:rsidR="00B37EA1" w:rsidRPr="00B37EA1" w:rsidRDefault="00B37EA1" w:rsidP="00B37EA1">
      <w:pPr>
        <w:pStyle w:val="Sraopastraipa"/>
        <w:numPr>
          <w:ilvl w:val="1"/>
          <w:numId w:val="7"/>
        </w:numPr>
        <w:ind w:left="0" w:right="49" w:firstLine="710"/>
        <w:jc w:val="both"/>
        <w:rPr>
          <w:color w:val="000000" w:themeColor="text1"/>
          <w:sz w:val="22"/>
          <w:szCs w:val="22"/>
          <w:lang w:val="lt-LT"/>
        </w:rPr>
      </w:pPr>
      <w:r w:rsidRPr="00B37EA1">
        <w:rPr>
          <w:color w:val="000000" w:themeColor="text1"/>
          <w:sz w:val="22"/>
          <w:szCs w:val="22"/>
          <w:lang w:val="lt-LT"/>
        </w:rPr>
        <w:t xml:space="preserve">Perkantysis subjektas laiko, kad tiekėjas turi interesų, galinčių kelti grėsmę nacionaliniam saugumui, jei jis, jo subtiekėjas (-ai) ar ūkio subjektas (-ai), kurių pajėgumais remiamasi, kurie patys ar juos kontroliuojantys asmenys atitinka VPĮ 47 straipsnio 9 dalyje nustatytas sąlygas. Tiekėjas su pasiūlymu turi pateikti Viešųjų pirkimų tarnybos nustatytos formos atitikties deklaraciją . Perkantysis subjektas iš ekonomiškai naudingiausią pasiūlymą pateikusio tiekėjo reikalaus pateikti vieną (esant poreikiui – kelis) VPĮ 51 straipsnio 12 dalyje numatytą dokumentą. </w:t>
      </w:r>
    </w:p>
    <w:p w14:paraId="5A5044FF" w14:textId="0E88AE4A" w:rsidR="00B37EA1" w:rsidRPr="00B37EA1" w:rsidRDefault="00B37EA1" w:rsidP="00B37EA1">
      <w:pPr>
        <w:pStyle w:val="Sraopastraipa"/>
        <w:ind w:left="0" w:right="49" w:firstLine="1090"/>
        <w:jc w:val="both"/>
        <w:rPr>
          <w:color w:val="000000" w:themeColor="text1"/>
          <w:sz w:val="22"/>
          <w:szCs w:val="22"/>
          <w:lang w:val="lt-LT"/>
        </w:rPr>
      </w:pPr>
      <w:r w:rsidRPr="00B37EA1">
        <w:rPr>
          <w:color w:val="000000" w:themeColor="text1"/>
          <w:sz w:val="22"/>
          <w:szCs w:val="22"/>
          <w:lang w:val="lt-LT"/>
        </w:rPr>
        <w:t>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4E47CE48" w14:textId="77777777" w:rsidR="00B94619" w:rsidRPr="00F4584E" w:rsidRDefault="00B94619" w:rsidP="00B94619">
      <w:pPr>
        <w:spacing w:line="276" w:lineRule="auto"/>
        <w:ind w:right="49" w:firstLine="567"/>
        <w:jc w:val="both"/>
        <w:rPr>
          <w:i/>
          <w:iCs/>
          <w:sz w:val="22"/>
          <w:szCs w:val="22"/>
          <w:shd w:val="clear" w:color="auto" w:fill="FFFFFF"/>
          <w:lang w:val="lt-LT"/>
        </w:rPr>
      </w:pPr>
    </w:p>
    <w:p w14:paraId="33C1743A" w14:textId="77777777" w:rsidR="00B94619" w:rsidRPr="00F4584E" w:rsidRDefault="00B94619" w:rsidP="003A334C">
      <w:pPr>
        <w:pStyle w:val="Antrat2"/>
        <w:rPr>
          <w:lang w:val="lt-LT"/>
        </w:rPr>
      </w:pPr>
      <w:bookmarkStart w:id="19" w:name="_Ref39666794"/>
      <w:bookmarkStart w:id="20" w:name="_Ref39666796"/>
      <w:bookmarkStart w:id="21" w:name="_Toc177482488"/>
      <w:r w:rsidRPr="00F4584E">
        <w:rPr>
          <w:lang w:val="lt-LT"/>
        </w:rPr>
        <w:t>SPECIALIEJI REIKALAVIMAI PASIŪLYMŲ RENGIMUI IR PATEIKIMUI</w:t>
      </w:r>
      <w:bookmarkEnd w:id="19"/>
      <w:bookmarkEnd w:id="20"/>
      <w:bookmarkEnd w:id="21"/>
    </w:p>
    <w:p w14:paraId="1F94A745" w14:textId="77777777" w:rsidR="00B94619" w:rsidRPr="00F4584E" w:rsidRDefault="00B94619" w:rsidP="00B94619">
      <w:pPr>
        <w:spacing w:line="276" w:lineRule="auto"/>
        <w:rPr>
          <w:lang w:val="lt-LT"/>
        </w:rPr>
      </w:pPr>
    </w:p>
    <w:p w14:paraId="625DB978" w14:textId="77777777" w:rsidR="00B94619" w:rsidRPr="00F4584E" w:rsidRDefault="00B94619" w:rsidP="00B94619">
      <w:pPr>
        <w:spacing w:line="276" w:lineRule="auto"/>
        <w:ind w:right="49" w:firstLine="709"/>
        <w:jc w:val="both"/>
        <w:rPr>
          <w:i/>
          <w:iCs/>
          <w:color w:val="7030A0"/>
          <w:sz w:val="22"/>
          <w:szCs w:val="22"/>
          <w:lang w:val="lt-LT"/>
        </w:rPr>
      </w:pPr>
      <w:r w:rsidRPr="00F4584E">
        <w:rPr>
          <w:sz w:val="22"/>
          <w:szCs w:val="22"/>
          <w:lang w:val="lt-LT"/>
        </w:rPr>
        <w:t>6.1. Tiekėjo pasiūlymą sudaro CVP IS pateikiamų ir žemiau nurodytų dokumentų visuma:</w:t>
      </w:r>
    </w:p>
    <w:p w14:paraId="40A10A48" w14:textId="77777777" w:rsidR="00B94619" w:rsidRPr="00F4584E" w:rsidRDefault="00B94619" w:rsidP="00B94619">
      <w:pPr>
        <w:pStyle w:val="Sraopastraipa"/>
        <w:numPr>
          <w:ilvl w:val="2"/>
          <w:numId w:val="4"/>
        </w:numPr>
        <w:spacing w:after="0"/>
        <w:ind w:left="0" w:right="49" w:firstLine="709"/>
        <w:jc w:val="both"/>
        <w:rPr>
          <w:sz w:val="22"/>
          <w:szCs w:val="22"/>
          <w:u w:val="single"/>
          <w:lang w:val="lt-LT"/>
        </w:rPr>
      </w:pPr>
      <w:r w:rsidRPr="00F4584E">
        <w:rPr>
          <w:sz w:val="22"/>
          <w:szCs w:val="22"/>
          <w:lang w:val="lt-LT"/>
        </w:rPr>
        <w:t>užpildytas tiekėjo pasiūlymas, parengtas pagal specialiųjų pirkimo sąlygų priede pateiktą pasiūlymo formą.</w:t>
      </w:r>
    </w:p>
    <w:p w14:paraId="7D145640" w14:textId="77777777" w:rsidR="00B94619" w:rsidRPr="00F4584E" w:rsidRDefault="00B94619" w:rsidP="00B94619">
      <w:pPr>
        <w:pStyle w:val="Sraopastraipa"/>
        <w:numPr>
          <w:ilvl w:val="2"/>
          <w:numId w:val="4"/>
        </w:numPr>
        <w:spacing w:after="0"/>
        <w:ind w:left="0" w:right="49" w:firstLine="709"/>
        <w:jc w:val="both"/>
        <w:rPr>
          <w:sz w:val="22"/>
          <w:szCs w:val="22"/>
          <w:u w:val="single"/>
          <w:lang w:val="lt-LT"/>
        </w:rPr>
      </w:pPr>
      <w:r w:rsidRPr="00F4584E">
        <w:rPr>
          <w:sz w:val="22"/>
          <w:szCs w:val="22"/>
          <w:lang w:val="lt-LT"/>
        </w:rPr>
        <w:lastRenderedPageBreak/>
        <w:t>užpildytas EBVPD (specialiųjų pirkimo sąlygų priedas). Pateikdamas pasiūlymą, tiekėjas patvirtina ir EBVPD tikrumą;</w:t>
      </w:r>
    </w:p>
    <w:p w14:paraId="103DDD40" w14:textId="77777777" w:rsidR="00B94619" w:rsidRPr="00F4584E" w:rsidRDefault="00B94619" w:rsidP="00B94619">
      <w:pPr>
        <w:pStyle w:val="Sraopastraipa"/>
        <w:numPr>
          <w:ilvl w:val="2"/>
          <w:numId w:val="4"/>
        </w:numPr>
        <w:spacing w:after="0"/>
        <w:ind w:left="0" w:right="49" w:firstLine="709"/>
        <w:jc w:val="both"/>
        <w:rPr>
          <w:sz w:val="22"/>
          <w:szCs w:val="22"/>
          <w:u w:val="single"/>
          <w:lang w:val="lt-LT"/>
        </w:rPr>
      </w:pPr>
      <w:r w:rsidRPr="00F4584E">
        <w:rPr>
          <w:sz w:val="22"/>
          <w:szCs w:val="22"/>
          <w:lang w:val="lt-LT"/>
        </w:rPr>
        <w:t>jungtinės veiklos sutarties kopija (jeigu pirkime dalyvauja ūkio subjektų grupė jungtinės veiklos sutarties pagrindu);</w:t>
      </w:r>
    </w:p>
    <w:p w14:paraId="305D8770" w14:textId="77777777" w:rsidR="00B94619" w:rsidRPr="00F4584E" w:rsidRDefault="00B94619" w:rsidP="00B94619">
      <w:pPr>
        <w:pStyle w:val="Sraopastraipa"/>
        <w:numPr>
          <w:ilvl w:val="2"/>
          <w:numId w:val="4"/>
        </w:numPr>
        <w:tabs>
          <w:tab w:val="left" w:pos="1276"/>
        </w:tabs>
        <w:spacing w:after="0"/>
        <w:ind w:left="2127" w:right="49" w:hanging="1431"/>
        <w:jc w:val="both"/>
        <w:rPr>
          <w:sz w:val="22"/>
          <w:szCs w:val="22"/>
          <w:u w:val="single"/>
          <w:lang w:val="lt-LT"/>
        </w:rPr>
      </w:pPr>
      <w:r w:rsidRPr="00F4584E">
        <w:rPr>
          <w:sz w:val="22"/>
          <w:szCs w:val="22"/>
          <w:lang w:val="lt-LT"/>
        </w:rPr>
        <w:t>pasiūlymo galiojimą užtikrinantis dokumentas (jeigu reikalaujama);</w:t>
      </w:r>
    </w:p>
    <w:p w14:paraId="0F21AD74" w14:textId="77777777" w:rsidR="00B94619" w:rsidRPr="00F4584E" w:rsidRDefault="00B94619" w:rsidP="00B94619">
      <w:pPr>
        <w:pStyle w:val="Sraopastraipa"/>
        <w:numPr>
          <w:ilvl w:val="2"/>
          <w:numId w:val="4"/>
        </w:numPr>
        <w:spacing w:after="0"/>
        <w:ind w:left="0" w:right="49" w:firstLine="709"/>
        <w:jc w:val="both"/>
        <w:rPr>
          <w:sz w:val="22"/>
          <w:szCs w:val="22"/>
          <w:u w:val="single"/>
          <w:lang w:val="lt-LT"/>
        </w:rPr>
      </w:pPr>
      <w:r w:rsidRPr="00F4584E">
        <w:rPr>
          <w:sz w:val="22"/>
          <w:szCs w:val="22"/>
          <w:lang w:val="lt-LT"/>
        </w:rPr>
        <w:t>jei tiekėjas pasitelkia ūkio subjektus, kurių pajėgumais remiasi, – įrodymai, kad šie ištekliai bus prieinami per visą sutartinių įsipareigojimų vykdymo laikotarpį;</w:t>
      </w:r>
    </w:p>
    <w:p w14:paraId="1A0805D9" w14:textId="77777777" w:rsidR="00B94619" w:rsidRPr="00F4584E" w:rsidRDefault="00B94619" w:rsidP="00B94619">
      <w:pPr>
        <w:pStyle w:val="Sraopastraipa"/>
        <w:numPr>
          <w:ilvl w:val="2"/>
          <w:numId w:val="4"/>
        </w:numPr>
        <w:spacing w:after="0"/>
        <w:ind w:left="0" w:right="49" w:firstLine="709"/>
        <w:jc w:val="both"/>
        <w:rPr>
          <w:sz w:val="22"/>
          <w:szCs w:val="22"/>
          <w:u w:val="single"/>
          <w:lang w:val="lt-LT"/>
        </w:rPr>
      </w:pPr>
      <w:r w:rsidRPr="00F4584E">
        <w:rPr>
          <w:sz w:val="22"/>
          <w:szCs w:val="22"/>
          <w:lang w:val="lt-LT"/>
        </w:rPr>
        <w:t xml:space="preserve"> jei tiekėjas pasitelkia subtiekėjus, subtiekėjo deklaracija ar kitas dokumentas, patvirtinantis jo sutikimą būti subtiekėju pirkime;</w:t>
      </w:r>
    </w:p>
    <w:p w14:paraId="40D50CFB" w14:textId="4F21A001" w:rsidR="00B94619" w:rsidRPr="00F4584E" w:rsidRDefault="00B94619" w:rsidP="00B94619">
      <w:pPr>
        <w:pStyle w:val="Sraopastraipa"/>
        <w:numPr>
          <w:ilvl w:val="2"/>
          <w:numId w:val="4"/>
        </w:numPr>
        <w:spacing w:after="0"/>
        <w:ind w:left="0" w:right="49" w:firstLine="709"/>
        <w:jc w:val="both"/>
        <w:rPr>
          <w:sz w:val="22"/>
          <w:szCs w:val="22"/>
          <w:u w:val="single"/>
          <w:lang w:val="lt-LT"/>
        </w:rPr>
      </w:pPr>
      <w:r w:rsidRPr="00F4584E">
        <w:rPr>
          <w:sz w:val="22"/>
          <w:szCs w:val="22"/>
          <w:lang w:val="lt-LT"/>
        </w:rPr>
        <w:t xml:space="preserve">dokumentai, patvirtinantys, kad ūkio subjektas, kurio pajėgumais tiekėjas remiasi, atsižvelgdamas į specialiųjų pirkimo sąlygų priede </w:t>
      </w:r>
      <w:r w:rsidR="00E711AA" w:rsidRPr="00F4584E">
        <w:rPr>
          <w:sz w:val="22"/>
          <w:szCs w:val="22"/>
          <w:lang w:val="lt-LT"/>
        </w:rPr>
        <w:t>„</w:t>
      </w:r>
      <w:r w:rsidRPr="00F4584E">
        <w:rPr>
          <w:sz w:val="22"/>
          <w:szCs w:val="22"/>
          <w:lang w:val="lt-LT"/>
        </w:rPr>
        <w:t>Kvalifikacijos ir kiti reikalavimai tiekėjui</w:t>
      </w:r>
      <w:r w:rsidR="00E711AA" w:rsidRPr="00F4584E">
        <w:rPr>
          <w:sz w:val="22"/>
          <w:szCs w:val="22"/>
          <w:lang w:val="lt-LT"/>
        </w:rPr>
        <w:t>“</w:t>
      </w:r>
      <w:r w:rsidRPr="00F4584E">
        <w:rPr>
          <w:sz w:val="22"/>
          <w:szCs w:val="22"/>
          <w:lang w:val="lt-LT"/>
        </w:rPr>
        <w:t xml:space="preserv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Perkantysis subjektas kelia tokius kvalifikacijos reikalavimus ir reikalauja prisiimti solidarią atsakomybę)</w:t>
      </w:r>
      <w:r w:rsidR="002075F1">
        <w:rPr>
          <w:i/>
          <w:iCs/>
          <w:color w:val="FF0000"/>
          <w:sz w:val="22"/>
          <w:szCs w:val="22"/>
          <w:lang w:val="lt-LT"/>
        </w:rPr>
        <w:t>.</w:t>
      </w:r>
    </w:p>
    <w:p w14:paraId="1D63738C" w14:textId="77777777" w:rsidR="00B94619" w:rsidRPr="00F4584E" w:rsidRDefault="00B94619" w:rsidP="00B94619">
      <w:pPr>
        <w:spacing w:line="276" w:lineRule="auto"/>
        <w:ind w:right="49" w:firstLine="851"/>
        <w:jc w:val="both"/>
        <w:rPr>
          <w:rFonts w:eastAsia="Calibri"/>
          <w:bCs/>
          <w:iCs/>
          <w:sz w:val="22"/>
          <w:szCs w:val="22"/>
          <w:lang w:val="lt-LT"/>
        </w:rPr>
      </w:pPr>
      <w:r w:rsidRPr="00F4584E">
        <w:rPr>
          <w:sz w:val="22"/>
          <w:szCs w:val="22"/>
          <w:lang w:val="lt-LT"/>
        </w:rPr>
        <w:t xml:space="preserve">6.2. </w:t>
      </w:r>
      <w:r w:rsidRPr="00F4584E">
        <w:rPr>
          <w:rFonts w:eastAsia="Calibri"/>
          <w:sz w:val="22"/>
          <w:szCs w:val="22"/>
          <w:lang w:val="lt-LT"/>
        </w:rPr>
        <w:t>Pasiūlymas neprivalo būti pasirašytas. Pateiktas pasiūlymas yra užtikrinamas 7 skyriuje nustatyta tvarka (jei taikoma).</w:t>
      </w:r>
    </w:p>
    <w:p w14:paraId="0B547C15" w14:textId="77777777" w:rsidR="00B94619" w:rsidRPr="00F4584E" w:rsidRDefault="00B94619" w:rsidP="00B94619">
      <w:pPr>
        <w:pStyle w:val="Sraopastraipa"/>
        <w:numPr>
          <w:ilvl w:val="1"/>
          <w:numId w:val="5"/>
        </w:numPr>
        <w:ind w:left="0" w:right="49" w:firstLine="709"/>
        <w:jc w:val="both"/>
        <w:rPr>
          <w:sz w:val="22"/>
          <w:szCs w:val="22"/>
          <w:lang w:val="lt-LT"/>
        </w:rPr>
      </w:pPr>
      <w:r w:rsidRPr="00F4584E">
        <w:rPr>
          <w:sz w:val="22"/>
          <w:szCs w:val="22"/>
          <w:lang w:val="lt-LT"/>
        </w:rPr>
        <w:t>Pasiūlymas turi būti parengtas, lietuvių arba anglų kalba</w:t>
      </w:r>
      <w:r w:rsidRPr="00F4584E">
        <w:rPr>
          <w:color w:val="7030A0"/>
          <w:sz w:val="22"/>
          <w:szCs w:val="22"/>
          <w:lang w:val="lt-LT"/>
        </w:rPr>
        <w:t xml:space="preserve">. </w:t>
      </w:r>
      <w:r w:rsidRPr="00F4584E">
        <w:rPr>
          <w:rFonts w:eastAsia="Arial"/>
          <w:sz w:val="22"/>
          <w:szCs w:val="22"/>
          <w:lang w:val="lt-LT"/>
        </w:rPr>
        <w:t xml:space="preserve">Jei kurie nors su pasiūlymu teikiami dokumentai parengti ne ta kalba, kuria reikalaujama, turi būti pateiktas tikslus vertimas į reikalaujamą kalbą. </w:t>
      </w:r>
      <w:r w:rsidRPr="00F4584E">
        <w:rPr>
          <w:sz w:val="22"/>
          <w:szCs w:val="22"/>
          <w:lang w:val="lt-LT"/>
        </w:rPr>
        <w:t xml:space="preserve">Perkančiajam subjektui turint įtarimų dėl pasiūlyme pateikto dokumento vertimo kokybės ir (ar) jo atitikties dokumento originalo turiniui, Perkantysis subjektas reikalauja </w:t>
      </w:r>
      <w:r w:rsidRPr="00F4584E">
        <w:rPr>
          <w:color w:val="000000" w:themeColor="text1"/>
          <w:sz w:val="22"/>
          <w:szCs w:val="22"/>
          <w:lang w:val="lt-LT"/>
        </w:rPr>
        <w:t>pateikti vertimą atlikusio asmens parašu ir vertimų biuro antspaudu (jei turi) patvirtintą šio dokumento vertimą</w:t>
      </w:r>
      <w:r w:rsidRPr="00F4584E">
        <w:rPr>
          <w:sz w:val="22"/>
          <w:szCs w:val="22"/>
          <w:lang w:val="lt-LT"/>
        </w:rPr>
        <w:t xml:space="preserve">. </w:t>
      </w:r>
    </w:p>
    <w:p w14:paraId="4328EA46" w14:textId="77777777" w:rsidR="00B94619" w:rsidRPr="00F4584E" w:rsidRDefault="00B94619" w:rsidP="00B94619">
      <w:pPr>
        <w:pStyle w:val="Sraopastraipa"/>
        <w:numPr>
          <w:ilvl w:val="1"/>
          <w:numId w:val="5"/>
        </w:numPr>
        <w:ind w:left="0" w:right="49" w:firstLine="710"/>
        <w:jc w:val="both"/>
        <w:rPr>
          <w:sz w:val="22"/>
          <w:szCs w:val="22"/>
          <w:lang w:val="lt-LT"/>
        </w:rPr>
      </w:pPr>
      <w:r w:rsidRPr="00F4584E">
        <w:rPr>
          <w:rFonts w:eastAsia="Arial"/>
          <w:sz w:val="22"/>
          <w:szCs w:val="22"/>
          <w:lang w:val="lt-LT"/>
        </w:rPr>
        <w:t xml:space="preserve">Bendra pasiūlymo kaina (sąnaudos) su PVM turi būti nurodoma dviejų skaičių po kablelio tikslumu. Šią kainą sudarančios kainos sudedamosios dalys ar įkainiai gali būti išreikštos neribojant skaičių po kablelio kiekio. </w:t>
      </w:r>
    </w:p>
    <w:p w14:paraId="13B0658F" w14:textId="77777777" w:rsidR="00B94619" w:rsidRPr="00F4584E" w:rsidRDefault="00B94619" w:rsidP="00B94619">
      <w:pPr>
        <w:pStyle w:val="Sraopastraipa"/>
        <w:numPr>
          <w:ilvl w:val="1"/>
          <w:numId w:val="5"/>
        </w:numPr>
        <w:ind w:left="0" w:right="49" w:firstLine="710"/>
        <w:jc w:val="both"/>
        <w:rPr>
          <w:sz w:val="22"/>
          <w:szCs w:val="22"/>
          <w:lang w:val="lt-LT"/>
        </w:rPr>
      </w:pPr>
      <w:r w:rsidRPr="00F4584E">
        <w:rPr>
          <w:rFonts w:eastAsia="Arial"/>
          <w:sz w:val="22"/>
          <w:szCs w:val="22"/>
          <w:lang w:val="lt-LT"/>
        </w:rPr>
        <w:t xml:space="preserve">Tiekėjų pasiūlymuose nurodytos kainos bus vertinamos </w:t>
      </w:r>
      <w:r w:rsidRPr="00F4584E">
        <w:rPr>
          <w:sz w:val="22"/>
          <w:szCs w:val="22"/>
          <w:lang w:val="lt-LT"/>
        </w:rPr>
        <w:t xml:space="preserve">ir lyginamos su visais mokesčiais, įskaitant PVM. </w:t>
      </w:r>
    </w:p>
    <w:p w14:paraId="7134E887" w14:textId="77777777" w:rsidR="00B94619" w:rsidRPr="00F4584E" w:rsidRDefault="00B94619" w:rsidP="00B94619">
      <w:pPr>
        <w:pStyle w:val="Sraopastraipa"/>
        <w:ind w:left="710" w:right="49"/>
        <w:jc w:val="both"/>
        <w:rPr>
          <w:sz w:val="22"/>
          <w:szCs w:val="22"/>
          <w:lang w:val="lt-LT"/>
        </w:rPr>
      </w:pPr>
    </w:p>
    <w:p w14:paraId="15C96B1F" w14:textId="77777777" w:rsidR="00B94619" w:rsidRPr="00F4584E" w:rsidRDefault="00B94619" w:rsidP="003A334C">
      <w:pPr>
        <w:pStyle w:val="Antrat2"/>
        <w:rPr>
          <w:lang w:val="lt-LT"/>
        </w:rPr>
      </w:pPr>
      <w:bookmarkStart w:id="22" w:name="_Toc91497102"/>
      <w:bookmarkStart w:id="23" w:name="_Toc91497103"/>
      <w:bookmarkStart w:id="24" w:name="_Toc91497104"/>
      <w:bookmarkStart w:id="25" w:name="_Toc91497105"/>
      <w:bookmarkStart w:id="26" w:name="_Toc91497106"/>
      <w:bookmarkStart w:id="27" w:name="_Ref39430768"/>
      <w:bookmarkStart w:id="28" w:name="_Ref39430779"/>
      <w:bookmarkStart w:id="29" w:name="_Toc177482489"/>
      <w:bookmarkEnd w:id="22"/>
      <w:bookmarkEnd w:id="23"/>
      <w:bookmarkEnd w:id="24"/>
      <w:bookmarkEnd w:id="25"/>
      <w:bookmarkEnd w:id="26"/>
      <w:r w:rsidRPr="00F4584E">
        <w:rPr>
          <w:lang w:val="lt-LT"/>
        </w:rPr>
        <w:t>PASIŪLYMO GALIOJIMO UŽTIKRINIMAS</w:t>
      </w:r>
      <w:bookmarkEnd w:id="27"/>
      <w:bookmarkEnd w:id="28"/>
      <w:bookmarkEnd w:id="29"/>
    </w:p>
    <w:p w14:paraId="6B1F4346" w14:textId="77777777" w:rsidR="00B94619" w:rsidRPr="00F4584E" w:rsidRDefault="00B94619" w:rsidP="00B94619">
      <w:pPr>
        <w:spacing w:line="276" w:lineRule="auto"/>
        <w:rPr>
          <w:lang w:val="lt-LT"/>
        </w:rPr>
      </w:pPr>
    </w:p>
    <w:p w14:paraId="1A043985" w14:textId="0598C5A6" w:rsidR="00B94619" w:rsidRPr="00F4584E" w:rsidRDefault="00B94619" w:rsidP="00E0716A">
      <w:pPr>
        <w:pStyle w:val="Sraopastraipa"/>
        <w:spacing w:after="0"/>
        <w:ind w:left="142" w:right="49" w:firstLine="425"/>
        <w:jc w:val="both"/>
        <w:rPr>
          <w:sz w:val="22"/>
          <w:szCs w:val="22"/>
          <w:lang w:val="lt-LT"/>
        </w:rPr>
      </w:pPr>
      <w:r w:rsidRPr="00F4584E">
        <w:rPr>
          <w:sz w:val="22"/>
          <w:szCs w:val="22"/>
          <w:lang w:val="lt-LT"/>
        </w:rPr>
        <w:t xml:space="preserve">7.1.  </w:t>
      </w:r>
      <w:r w:rsidRPr="00F4584E">
        <w:rPr>
          <w:rFonts w:eastAsia="Calibri"/>
          <w:sz w:val="22"/>
          <w:szCs w:val="22"/>
          <w:lang w:val="lt-LT"/>
        </w:rPr>
        <w:t>Perkantysis subjektas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1AD5A17E" w14:textId="57261C6C" w:rsidR="00B94619" w:rsidRPr="00F4584E" w:rsidRDefault="00554A1A" w:rsidP="00554A1A">
      <w:pPr>
        <w:ind w:right="49" w:firstLine="567"/>
        <w:jc w:val="both"/>
        <w:rPr>
          <w:color w:val="000000" w:themeColor="text1"/>
          <w:sz w:val="22"/>
          <w:szCs w:val="22"/>
          <w:lang w:val="lt-LT"/>
        </w:rPr>
      </w:pPr>
      <w:r w:rsidRPr="00F4584E">
        <w:rPr>
          <w:sz w:val="22"/>
          <w:szCs w:val="22"/>
          <w:lang w:val="lt-LT"/>
        </w:rPr>
        <w:t xml:space="preserve">7.2. </w:t>
      </w:r>
      <w:r w:rsidR="00B94619" w:rsidRPr="00F4584E">
        <w:rPr>
          <w:color w:val="000000" w:themeColor="text1"/>
          <w:sz w:val="22"/>
          <w:szCs w:val="22"/>
          <w:lang w:val="lt-LT"/>
        </w:rPr>
        <w:t xml:space="preserve">Dalyvis netenka pasiūlymo galiojimo užtikrinimo esant bent vienai šių sąlygų: </w:t>
      </w:r>
    </w:p>
    <w:p w14:paraId="644D88CF" w14:textId="77777777" w:rsidR="00554A1A" w:rsidRPr="00F4584E" w:rsidRDefault="00554A1A" w:rsidP="00554A1A">
      <w:pPr>
        <w:ind w:right="49" w:firstLine="567"/>
        <w:jc w:val="both"/>
        <w:rPr>
          <w:color w:val="000000" w:themeColor="text1"/>
          <w:sz w:val="22"/>
          <w:szCs w:val="22"/>
          <w:lang w:val="lt-LT"/>
        </w:rPr>
      </w:pPr>
      <w:r w:rsidRPr="00F4584E">
        <w:rPr>
          <w:sz w:val="22"/>
          <w:szCs w:val="22"/>
          <w:lang w:val="lt-LT"/>
        </w:rPr>
        <w:t xml:space="preserve">7.2.1. </w:t>
      </w:r>
      <w:r w:rsidR="00B94619" w:rsidRPr="00F4584E">
        <w:rPr>
          <w:color w:val="000000" w:themeColor="text1"/>
          <w:sz w:val="22"/>
          <w:szCs w:val="22"/>
          <w:lang w:val="lt-LT"/>
        </w:rPr>
        <w:t>Pasiūlymo galiojimo laikotarpiu tiekėjas atsisako savo pasiūlymo arba jo dalies (pasiūlyme nurodyto pirkimo objekto, jo kiekio (apimties), siūlomų kainų, tiekimo ar mokėjimo terminų, kitų pasiūlyme nurodytų sąlygų);</w:t>
      </w:r>
    </w:p>
    <w:p w14:paraId="4BC0EC01" w14:textId="77777777" w:rsidR="00554A1A" w:rsidRPr="00F4584E" w:rsidRDefault="00554A1A" w:rsidP="00554A1A">
      <w:pPr>
        <w:ind w:right="49" w:firstLine="567"/>
        <w:jc w:val="both"/>
        <w:rPr>
          <w:color w:val="000000" w:themeColor="text1"/>
          <w:sz w:val="22"/>
          <w:szCs w:val="22"/>
          <w:lang w:val="lt-LT"/>
        </w:rPr>
      </w:pPr>
      <w:r w:rsidRPr="00F4584E">
        <w:rPr>
          <w:sz w:val="22"/>
          <w:szCs w:val="22"/>
          <w:lang w:val="lt-LT"/>
        </w:rPr>
        <w:t xml:space="preserve">7.2.2. </w:t>
      </w:r>
      <w:r w:rsidR="00B94619" w:rsidRPr="00F4584E">
        <w:rPr>
          <w:color w:val="000000" w:themeColor="text1"/>
          <w:sz w:val="22"/>
          <w:szCs w:val="22"/>
          <w:lang w:val="lt-LT"/>
        </w:rPr>
        <w:t>tiekėjas iki nustatyto termino neprisijungė prie elektroninio aukciono ir (arba) nesuderino pirminės elektroninio aukciono kainos (kai taikomas elektroninis aukcionas);</w:t>
      </w:r>
    </w:p>
    <w:p w14:paraId="5F8CC52C" w14:textId="68E5C286" w:rsidR="00B94619" w:rsidRPr="00F4584E" w:rsidRDefault="00554A1A" w:rsidP="00554A1A">
      <w:pPr>
        <w:ind w:right="49" w:firstLine="567"/>
        <w:jc w:val="both"/>
        <w:rPr>
          <w:color w:val="000000" w:themeColor="text1"/>
          <w:sz w:val="22"/>
          <w:szCs w:val="22"/>
          <w:lang w:val="lt-LT"/>
        </w:rPr>
      </w:pPr>
      <w:r w:rsidRPr="00F4584E">
        <w:rPr>
          <w:sz w:val="22"/>
          <w:szCs w:val="22"/>
          <w:lang w:val="lt-LT"/>
        </w:rPr>
        <w:t xml:space="preserve">7.2.3. </w:t>
      </w:r>
      <w:r w:rsidR="00B94619" w:rsidRPr="00F4584E">
        <w:rPr>
          <w:color w:val="000000" w:themeColor="text1"/>
          <w:sz w:val="22"/>
          <w:szCs w:val="22"/>
          <w:lang w:val="lt-LT"/>
        </w:rPr>
        <w:t>Perkančiajam subjektui paprašius pagrįsti neįprastai mažą kainą, tiekėjas nepateikia jokio pagrindimo.</w:t>
      </w:r>
    </w:p>
    <w:p w14:paraId="29708CD7" w14:textId="77777777" w:rsidR="00554A1A" w:rsidRPr="00F4584E" w:rsidRDefault="00554A1A" w:rsidP="00554A1A">
      <w:pPr>
        <w:spacing w:after="120"/>
        <w:ind w:right="49" w:firstLine="567"/>
        <w:jc w:val="both"/>
        <w:rPr>
          <w:sz w:val="22"/>
          <w:szCs w:val="22"/>
          <w:lang w:val="lt-LT"/>
        </w:rPr>
      </w:pPr>
      <w:r w:rsidRPr="00F4584E">
        <w:rPr>
          <w:sz w:val="22"/>
          <w:szCs w:val="22"/>
          <w:lang w:val="lt-LT"/>
        </w:rPr>
        <w:t xml:space="preserve">7.3. </w:t>
      </w:r>
      <w:r w:rsidR="00B94619" w:rsidRPr="00F4584E">
        <w:rPr>
          <w:sz w:val="22"/>
          <w:szCs w:val="22"/>
          <w:lang w:val="lt-LT"/>
        </w:rPr>
        <w:t>Prieš pateikdamas užtikrinimą patvirtinantį dokumentą, dalyvis gali prašyti Perkančiojo subjekto patvirtinti, kad ji sutinka priimti jo siūlomą užtikrinimą patvirtinantį dokumentą. Tokiu atveju  Perkantysis subjektas atsako dalyviui ne vėliau kaip per specialiųjų pirkimo sąlygų 3 darbo dienas nuo prašymo gavimo. Šis patvirtinimas iš Perkančiojo subjekto neatima teisės atmesti pasiūlymo galiojimo užtikrinimo gavus informacijos, kad pasiūlymo galiojimą užtikrinantis ūkio subjektas tapo nemokus ar neįvykdė įsipareigojimų</w:t>
      </w:r>
      <w:r w:rsidR="00B94619" w:rsidRPr="00F4584E">
        <w:rPr>
          <w:color w:val="7030A0"/>
          <w:sz w:val="22"/>
          <w:szCs w:val="22"/>
          <w:lang w:val="lt-LT"/>
        </w:rPr>
        <w:t xml:space="preserve"> </w:t>
      </w:r>
      <w:r w:rsidR="00B94619" w:rsidRPr="00F4584E">
        <w:rPr>
          <w:sz w:val="22"/>
          <w:szCs w:val="22"/>
          <w:lang w:val="lt-LT"/>
        </w:rPr>
        <w:t>Perkančiajam subjektui  arba kitiems ūkio subjektams, ar netinkamai juos vykdė.</w:t>
      </w:r>
    </w:p>
    <w:p w14:paraId="45588387" w14:textId="3BCF5C7E" w:rsidR="00B94619" w:rsidRPr="00F4584E" w:rsidRDefault="00554A1A" w:rsidP="00554A1A">
      <w:pPr>
        <w:spacing w:after="120"/>
        <w:ind w:right="49" w:firstLine="567"/>
        <w:jc w:val="both"/>
        <w:rPr>
          <w:sz w:val="22"/>
          <w:szCs w:val="22"/>
          <w:lang w:val="lt-LT"/>
        </w:rPr>
      </w:pPr>
      <w:r w:rsidRPr="00F4584E">
        <w:rPr>
          <w:sz w:val="22"/>
          <w:szCs w:val="22"/>
          <w:lang w:val="lt-LT"/>
        </w:rPr>
        <w:t xml:space="preserve">7.4. </w:t>
      </w:r>
      <w:r w:rsidR="00B94619" w:rsidRPr="00F4584E">
        <w:rPr>
          <w:sz w:val="22"/>
          <w:szCs w:val="22"/>
          <w:lang w:val="lt-LT"/>
        </w:rPr>
        <w:t>Perkantysis subjektas gali prašyti dalyvius pratęsti pasiūlymo galiojimo užtikrinimo laiką iki konkrečiai nurodytos datos.</w:t>
      </w:r>
    </w:p>
    <w:p w14:paraId="6FBAA2BD" w14:textId="640210B3" w:rsidR="00B94619" w:rsidRPr="00F4584E" w:rsidRDefault="00554A1A" w:rsidP="00554A1A">
      <w:pPr>
        <w:spacing w:after="120"/>
        <w:ind w:right="49" w:firstLine="567"/>
        <w:jc w:val="both"/>
        <w:rPr>
          <w:color w:val="000000" w:themeColor="text1"/>
          <w:sz w:val="22"/>
          <w:szCs w:val="22"/>
          <w:lang w:val="lt-LT"/>
        </w:rPr>
      </w:pPr>
      <w:r w:rsidRPr="00F4584E">
        <w:rPr>
          <w:sz w:val="22"/>
          <w:szCs w:val="22"/>
          <w:lang w:val="lt-LT"/>
        </w:rPr>
        <w:lastRenderedPageBreak/>
        <w:t xml:space="preserve">7.5. </w:t>
      </w:r>
      <w:r w:rsidR="00B94619" w:rsidRPr="00F4584E">
        <w:rPr>
          <w:color w:val="000000" w:themeColor="text1"/>
          <w:sz w:val="22"/>
          <w:szCs w:val="22"/>
          <w:lang w:val="lt-LT"/>
        </w:rPr>
        <w:t xml:space="preserve">Pasiūlymo galiojimo užtikrinimas dalyviui grąžinamas (arba atsisakoma teisių į jį) </w:t>
      </w:r>
      <w:r w:rsidR="00B94619" w:rsidRPr="00F4584E">
        <w:rPr>
          <w:sz w:val="22"/>
          <w:szCs w:val="22"/>
          <w:lang w:val="lt-LT"/>
        </w:rPr>
        <w:t xml:space="preserve">per 3 darbo dienas </w:t>
      </w:r>
      <w:r w:rsidR="00B94619" w:rsidRPr="00F4584E">
        <w:rPr>
          <w:color w:val="000000" w:themeColor="text1"/>
          <w:sz w:val="22"/>
          <w:szCs w:val="22"/>
          <w:lang w:val="lt-LT"/>
        </w:rPr>
        <w:t>įvykus bent vienai iš šių sąlygų:</w:t>
      </w:r>
    </w:p>
    <w:p w14:paraId="11458F6C" w14:textId="77777777" w:rsidR="00554A1A" w:rsidRPr="00F4584E" w:rsidRDefault="00554A1A" w:rsidP="00554A1A">
      <w:pPr>
        <w:spacing w:after="120"/>
        <w:ind w:right="49" w:firstLine="567"/>
        <w:jc w:val="both"/>
        <w:rPr>
          <w:color w:val="000000" w:themeColor="text1"/>
          <w:sz w:val="22"/>
          <w:szCs w:val="22"/>
          <w:lang w:val="lt-LT"/>
        </w:rPr>
      </w:pPr>
      <w:r w:rsidRPr="00F4584E">
        <w:rPr>
          <w:sz w:val="22"/>
          <w:szCs w:val="22"/>
          <w:lang w:val="lt-LT"/>
        </w:rPr>
        <w:t xml:space="preserve">7.5.1. </w:t>
      </w:r>
      <w:r w:rsidR="00B94619" w:rsidRPr="00F4584E">
        <w:rPr>
          <w:color w:val="000000" w:themeColor="text1"/>
          <w:sz w:val="22"/>
          <w:szCs w:val="22"/>
          <w:lang w:val="lt-LT"/>
        </w:rPr>
        <w:t>pasibaigia pasiūlymų užtikrinimo galiojimo laikas ir dalyvis jo nepratęsia ir (ar) ne</w:t>
      </w:r>
      <w:r w:rsidR="00B94619" w:rsidRPr="00F4584E">
        <w:rPr>
          <w:sz w:val="22"/>
          <w:szCs w:val="22"/>
          <w:lang w:val="lt-LT"/>
        </w:rPr>
        <w:t>pateikia naujo pasiūlymo galiojimo užtikrinimą patvirtinančio dokumento (jeigu jo reikalaujama)</w:t>
      </w:r>
      <w:r w:rsidR="00B94619" w:rsidRPr="00F4584E">
        <w:rPr>
          <w:color w:val="000000" w:themeColor="text1"/>
          <w:sz w:val="22"/>
          <w:szCs w:val="22"/>
          <w:lang w:val="lt-LT"/>
        </w:rPr>
        <w:t>;</w:t>
      </w:r>
    </w:p>
    <w:p w14:paraId="057999F3" w14:textId="77777777" w:rsidR="00554A1A" w:rsidRPr="00F4584E" w:rsidRDefault="00554A1A" w:rsidP="00554A1A">
      <w:pPr>
        <w:spacing w:after="120"/>
        <w:ind w:right="49" w:firstLine="567"/>
        <w:jc w:val="both"/>
        <w:rPr>
          <w:color w:val="000000" w:themeColor="text1"/>
          <w:sz w:val="22"/>
          <w:szCs w:val="22"/>
          <w:lang w:val="lt-LT"/>
        </w:rPr>
      </w:pPr>
      <w:r w:rsidRPr="00F4584E">
        <w:rPr>
          <w:sz w:val="22"/>
          <w:szCs w:val="22"/>
          <w:lang w:val="lt-LT"/>
        </w:rPr>
        <w:t xml:space="preserve">7.5.2. </w:t>
      </w:r>
      <w:r w:rsidR="00B94619" w:rsidRPr="00F4584E">
        <w:rPr>
          <w:color w:val="000000" w:themeColor="text1"/>
          <w:sz w:val="22"/>
          <w:szCs w:val="22"/>
          <w:lang w:val="lt-LT"/>
        </w:rPr>
        <w:t>įsigalioja pasirašyta sutartis;</w:t>
      </w:r>
    </w:p>
    <w:p w14:paraId="677BED30" w14:textId="06C2E32F" w:rsidR="00B94619" w:rsidRPr="00F4584E" w:rsidRDefault="00554A1A" w:rsidP="00A60A1C">
      <w:pPr>
        <w:spacing w:after="120"/>
        <w:ind w:right="49" w:firstLine="567"/>
        <w:jc w:val="both"/>
        <w:rPr>
          <w:color w:val="000000" w:themeColor="text1"/>
          <w:sz w:val="22"/>
          <w:szCs w:val="22"/>
          <w:lang w:val="lt-LT"/>
        </w:rPr>
      </w:pPr>
      <w:r w:rsidRPr="00F4584E">
        <w:rPr>
          <w:sz w:val="22"/>
          <w:szCs w:val="22"/>
          <w:lang w:val="lt-LT"/>
        </w:rPr>
        <w:t xml:space="preserve">7.5.3. </w:t>
      </w:r>
      <w:r w:rsidR="00B94619" w:rsidRPr="00F4584E">
        <w:rPr>
          <w:color w:val="000000" w:themeColor="text1"/>
          <w:sz w:val="22"/>
          <w:szCs w:val="22"/>
          <w:lang w:val="lt-LT"/>
        </w:rPr>
        <w:t>nutraukiamos pirkimo procedūros.</w:t>
      </w:r>
    </w:p>
    <w:p w14:paraId="4932FDCA" w14:textId="77777777" w:rsidR="00A60A1C" w:rsidRPr="00F4584E" w:rsidRDefault="00A60A1C" w:rsidP="00A60A1C">
      <w:pPr>
        <w:spacing w:after="120"/>
        <w:ind w:right="49" w:firstLine="567"/>
        <w:jc w:val="both"/>
        <w:rPr>
          <w:color w:val="000000" w:themeColor="text1"/>
          <w:sz w:val="22"/>
          <w:szCs w:val="22"/>
          <w:lang w:val="lt-LT"/>
        </w:rPr>
      </w:pPr>
    </w:p>
    <w:p w14:paraId="18472AA6" w14:textId="77777777" w:rsidR="00B94619" w:rsidRPr="00F4584E" w:rsidRDefault="00B94619" w:rsidP="003A334C">
      <w:pPr>
        <w:pStyle w:val="Antrat2"/>
        <w:rPr>
          <w:lang w:val="lt-LT"/>
        </w:rPr>
      </w:pPr>
      <w:bookmarkStart w:id="30" w:name="_Ref39658218"/>
      <w:bookmarkStart w:id="31" w:name="_Ref39658226"/>
      <w:bookmarkStart w:id="32" w:name="_Ref39658248"/>
      <w:bookmarkStart w:id="33" w:name="_Ref39658251"/>
      <w:bookmarkStart w:id="34" w:name="_Toc177482490"/>
      <w:bookmarkStart w:id="35" w:name="_Ref39485250"/>
      <w:bookmarkStart w:id="36" w:name="_Ref39485258"/>
      <w:r w:rsidRPr="00F4584E">
        <w:rPr>
          <w:lang w:val="lt-LT"/>
        </w:rPr>
        <w:t>ELEKTRONINIS AUKCIONAS</w:t>
      </w:r>
      <w:bookmarkEnd w:id="30"/>
      <w:bookmarkEnd w:id="31"/>
      <w:bookmarkEnd w:id="32"/>
      <w:bookmarkEnd w:id="33"/>
      <w:bookmarkEnd w:id="34"/>
    </w:p>
    <w:p w14:paraId="7D3BDE78" w14:textId="77777777" w:rsidR="00B94619" w:rsidRPr="00F4584E" w:rsidRDefault="00B94619" w:rsidP="00B94619">
      <w:pPr>
        <w:spacing w:line="276" w:lineRule="auto"/>
        <w:rPr>
          <w:lang w:val="lt-LT"/>
        </w:rPr>
      </w:pPr>
    </w:p>
    <w:p w14:paraId="7CD29C53" w14:textId="36216D3F" w:rsidR="00B94619" w:rsidRPr="00F4584E" w:rsidRDefault="00707C56" w:rsidP="00707C56">
      <w:pPr>
        <w:ind w:right="49" w:firstLine="567"/>
        <w:rPr>
          <w:sz w:val="22"/>
          <w:szCs w:val="22"/>
          <w:lang w:val="lt-LT"/>
        </w:rPr>
      </w:pPr>
      <w:r w:rsidRPr="00F4584E">
        <w:rPr>
          <w:sz w:val="22"/>
          <w:szCs w:val="22"/>
          <w:lang w:val="lt-LT"/>
        </w:rPr>
        <w:t xml:space="preserve">8.1. </w:t>
      </w:r>
      <w:r w:rsidR="00B94619" w:rsidRPr="00F4584E">
        <w:rPr>
          <w:sz w:val="22"/>
          <w:szCs w:val="22"/>
          <w:lang w:val="lt-LT"/>
        </w:rPr>
        <w:t>Perkantysis subjektas pirkime netaikys elektroninio aukciono.</w:t>
      </w:r>
    </w:p>
    <w:p w14:paraId="36C40A39" w14:textId="77777777" w:rsidR="00B94619" w:rsidRPr="00F4584E" w:rsidRDefault="00B94619" w:rsidP="00B94619">
      <w:pPr>
        <w:spacing w:line="276" w:lineRule="auto"/>
        <w:ind w:left="710" w:right="49"/>
        <w:rPr>
          <w:sz w:val="22"/>
          <w:szCs w:val="22"/>
          <w:lang w:val="lt-LT"/>
        </w:rPr>
      </w:pPr>
    </w:p>
    <w:p w14:paraId="19C9001B" w14:textId="77777777" w:rsidR="00B94619" w:rsidRPr="00F4584E" w:rsidRDefault="00B94619" w:rsidP="003A334C">
      <w:pPr>
        <w:pStyle w:val="Antrat2"/>
        <w:rPr>
          <w:lang w:val="lt-LT"/>
        </w:rPr>
      </w:pPr>
      <w:bookmarkStart w:id="37" w:name="_Ref39667303"/>
      <w:bookmarkStart w:id="38" w:name="_Ref39667308"/>
      <w:bookmarkStart w:id="39" w:name="_Toc177482491"/>
      <w:r w:rsidRPr="00F4584E">
        <w:rPr>
          <w:lang w:val="lt-LT"/>
        </w:rPr>
        <w:t>PASIŪLYMŲ VERTINIM</w:t>
      </w:r>
      <w:bookmarkEnd w:id="35"/>
      <w:bookmarkEnd w:id="36"/>
      <w:bookmarkEnd w:id="37"/>
      <w:bookmarkEnd w:id="38"/>
      <w:r w:rsidRPr="00F4584E">
        <w:rPr>
          <w:lang w:val="lt-LT"/>
        </w:rPr>
        <w:t>AS</w:t>
      </w:r>
      <w:bookmarkEnd w:id="39"/>
    </w:p>
    <w:p w14:paraId="4F15C5A7" w14:textId="77777777" w:rsidR="00B94619" w:rsidRPr="00F4584E" w:rsidRDefault="00B94619" w:rsidP="00B94619">
      <w:pPr>
        <w:spacing w:line="276" w:lineRule="auto"/>
        <w:rPr>
          <w:lang w:val="lt-LT"/>
        </w:rPr>
      </w:pPr>
    </w:p>
    <w:p w14:paraId="114C7A34" w14:textId="77777777" w:rsidR="00B94619" w:rsidRPr="00F4584E" w:rsidRDefault="00B94619" w:rsidP="00707C56">
      <w:pPr>
        <w:spacing w:line="276" w:lineRule="auto"/>
        <w:ind w:right="49" w:firstLine="567"/>
        <w:jc w:val="both"/>
        <w:rPr>
          <w:rFonts w:eastAsia="Calibri"/>
          <w:sz w:val="22"/>
          <w:szCs w:val="22"/>
          <w:lang w:val="lt-LT"/>
        </w:rPr>
      </w:pPr>
      <w:r w:rsidRPr="00F4584E">
        <w:rPr>
          <w:sz w:val="22"/>
          <w:szCs w:val="22"/>
          <w:lang w:val="lt-LT"/>
        </w:rPr>
        <w:t xml:space="preserve">9.1. </w:t>
      </w:r>
      <w:r w:rsidRPr="00F4584E">
        <w:rPr>
          <w:rFonts w:eastAsia="Calibri"/>
          <w:sz w:val="22"/>
          <w:szCs w:val="22"/>
          <w:lang w:val="lt-LT"/>
        </w:rPr>
        <w:t xml:space="preserve">Perkantysis subjektas ekonomiškai naudingiausią pasiūlymą išrenka pagal tiekėjo pasiūlyme nurodytą kainą, kuri turi būti apskaičiuota ir nurodyta taip, kaip reikalaujama </w:t>
      </w:r>
      <w:bookmarkStart w:id="40" w:name="_Hlk91157291"/>
      <w:r w:rsidRPr="00F4584E">
        <w:rPr>
          <w:rFonts w:eastAsia="Calibri"/>
          <w:sz w:val="22"/>
          <w:szCs w:val="22"/>
          <w:lang w:val="lt-LT"/>
        </w:rPr>
        <w:t>specialiųjų pirkimo sąlygų</w:t>
      </w:r>
      <w:bookmarkEnd w:id="40"/>
      <w:r w:rsidRPr="00F4584E">
        <w:rPr>
          <w:rFonts w:eastAsia="Calibri"/>
          <w:sz w:val="22"/>
          <w:szCs w:val="22"/>
          <w:lang w:val="lt-LT"/>
        </w:rPr>
        <w:t xml:space="preserve"> priede pateiktoje pasiūlymo formoje.</w:t>
      </w:r>
      <w:r w:rsidRPr="00F4584E">
        <w:rPr>
          <w:rFonts w:eastAsia="Calibri"/>
          <w:color w:val="7030A0"/>
          <w:sz w:val="22"/>
          <w:szCs w:val="22"/>
          <w:lang w:val="lt-LT"/>
        </w:rPr>
        <w:t xml:space="preserve"> </w:t>
      </w:r>
    </w:p>
    <w:p w14:paraId="3DF8CAE6" w14:textId="77777777" w:rsidR="00B94619" w:rsidRPr="00F4584E" w:rsidRDefault="00B94619" w:rsidP="00707C56">
      <w:pPr>
        <w:spacing w:line="276" w:lineRule="auto"/>
        <w:ind w:right="49" w:firstLine="567"/>
        <w:jc w:val="both"/>
        <w:rPr>
          <w:rFonts w:eastAsiaTheme="minorHAnsi"/>
          <w:bCs/>
          <w:iCs/>
          <w:sz w:val="22"/>
          <w:szCs w:val="22"/>
          <w:lang w:val="lt-LT"/>
        </w:rPr>
      </w:pPr>
      <w:r w:rsidRPr="00F4584E">
        <w:rPr>
          <w:color w:val="000000" w:themeColor="text1"/>
          <w:sz w:val="22"/>
          <w:szCs w:val="22"/>
          <w:lang w:val="lt-LT"/>
        </w:rPr>
        <w:t xml:space="preserve">9.2. Laimėjusiu pasiūlymu pripažįstamas ekonomiškai naudingiausias pasiūlymas, esantis pasiūlymų eilės pirmojoje vietoje. Jei pirkimas skaidomas į dalis, laimėjęs pasiūlymas nustatomas atskirai kiekvienoje pirkimo dalyje. </w:t>
      </w:r>
    </w:p>
    <w:p w14:paraId="0A135AAA" w14:textId="77777777" w:rsidR="00B94619" w:rsidRPr="00F4584E" w:rsidRDefault="00B94619" w:rsidP="00B94619">
      <w:pPr>
        <w:pStyle w:val="Betarp"/>
        <w:spacing w:line="276" w:lineRule="auto"/>
        <w:ind w:right="49" w:firstLine="504"/>
        <w:contextualSpacing/>
        <w:jc w:val="both"/>
        <w:rPr>
          <w:rFonts w:ascii="Times New Roman" w:eastAsiaTheme="minorHAnsi" w:hAnsi="Times New Roman" w:cs="Times New Roman"/>
          <w:bCs/>
          <w:i/>
          <w:iCs/>
          <w:color w:val="7030A0"/>
          <w:sz w:val="22"/>
          <w:szCs w:val="22"/>
        </w:rPr>
      </w:pPr>
    </w:p>
    <w:p w14:paraId="2389DEA3" w14:textId="77777777" w:rsidR="00B94619" w:rsidRPr="00F4584E" w:rsidRDefault="00B94619" w:rsidP="003A334C">
      <w:pPr>
        <w:pStyle w:val="Antrat2"/>
        <w:rPr>
          <w:lang w:val="lt-LT"/>
        </w:rPr>
      </w:pPr>
      <w:bookmarkStart w:id="41" w:name="_Ref39425999"/>
      <w:bookmarkStart w:id="42" w:name="_Ref39426005"/>
      <w:bookmarkStart w:id="43" w:name="_Toc177482492"/>
      <w:r w:rsidRPr="00F4584E">
        <w:rPr>
          <w:lang w:val="lt-LT"/>
        </w:rPr>
        <w:t>SUTARTIES SUDARYMAS</w:t>
      </w:r>
      <w:bookmarkEnd w:id="41"/>
      <w:bookmarkEnd w:id="42"/>
      <w:bookmarkEnd w:id="43"/>
    </w:p>
    <w:p w14:paraId="7B2ED380" w14:textId="77777777" w:rsidR="00B94619" w:rsidRPr="00F4584E" w:rsidRDefault="00B94619" w:rsidP="00B94619">
      <w:pPr>
        <w:spacing w:line="276" w:lineRule="auto"/>
        <w:rPr>
          <w:lang w:val="lt-LT"/>
        </w:rPr>
      </w:pPr>
    </w:p>
    <w:p w14:paraId="4E74CFDB" w14:textId="77777777" w:rsidR="00B94619" w:rsidRPr="00F4584E" w:rsidRDefault="00B94619" w:rsidP="00707C56">
      <w:pPr>
        <w:spacing w:line="276" w:lineRule="auto"/>
        <w:ind w:right="49" w:firstLine="567"/>
        <w:jc w:val="both"/>
        <w:rPr>
          <w:color w:val="000000" w:themeColor="text1"/>
          <w:sz w:val="22"/>
          <w:szCs w:val="22"/>
          <w:lang w:val="lt-LT"/>
        </w:rPr>
      </w:pPr>
      <w:r w:rsidRPr="00F4584E">
        <w:rPr>
          <w:color w:val="000000" w:themeColor="text1"/>
          <w:sz w:val="22"/>
          <w:szCs w:val="22"/>
          <w:lang w:val="lt-LT"/>
        </w:rPr>
        <w:t>10.1. Ši pirkimo procedūra atliekama siekiant sudaryti sutartį su tiekėju, kurio pasiūlymas, vadovaujantis pirkimo sąlygose nustatyta tvarka, bus pripažintas laimėjęs, o jei pirkimas skaidomas į dalis – su tiekėjais, kurių pasiūlymai bus pripažinti laimėję. Sutarties sąlygos pateikiamos Pirkimo sąlygų priede „Sutarties projektas“.</w:t>
      </w:r>
    </w:p>
    <w:p w14:paraId="7256F639" w14:textId="77777777" w:rsidR="00B94619" w:rsidRPr="00F4584E" w:rsidRDefault="00B94619" w:rsidP="00B94619">
      <w:pPr>
        <w:spacing w:line="276" w:lineRule="auto"/>
        <w:ind w:right="49" w:firstLine="504"/>
        <w:jc w:val="both"/>
        <w:rPr>
          <w:color w:val="000000" w:themeColor="text1"/>
          <w:sz w:val="22"/>
          <w:szCs w:val="22"/>
          <w:lang w:val="lt-LT"/>
        </w:rPr>
      </w:pPr>
      <w:bookmarkStart w:id="44" w:name="_Toc147739116"/>
    </w:p>
    <w:p w14:paraId="0D30D79B" w14:textId="57836FA4" w:rsidR="00B94619" w:rsidRPr="00F4584E" w:rsidRDefault="00E711AA" w:rsidP="003A334C">
      <w:pPr>
        <w:pStyle w:val="Antrat2"/>
        <w:rPr>
          <w:lang w:val="lt-LT"/>
        </w:rPr>
      </w:pPr>
      <w:bookmarkStart w:id="45" w:name="_Toc177482493"/>
      <w:bookmarkEnd w:id="44"/>
      <w:r w:rsidRPr="00F4584E">
        <w:rPr>
          <w:lang w:val="lt-LT"/>
        </w:rPr>
        <w:t>PRIEDAI</w:t>
      </w:r>
      <w:bookmarkEnd w:id="45"/>
    </w:p>
    <w:p w14:paraId="25CC0231" w14:textId="77777777" w:rsidR="00B94619" w:rsidRPr="00F4584E" w:rsidRDefault="00B94619" w:rsidP="00B94619">
      <w:pPr>
        <w:spacing w:line="276" w:lineRule="auto"/>
        <w:rPr>
          <w:lang w:val="lt-LT"/>
        </w:rPr>
      </w:pPr>
    </w:p>
    <w:p w14:paraId="1C0E9D61" w14:textId="242D7EA0" w:rsidR="00A57561" w:rsidRPr="00F4584E" w:rsidRDefault="00A57561" w:rsidP="00A57561">
      <w:pPr>
        <w:spacing w:line="276" w:lineRule="auto"/>
        <w:ind w:firstLine="567"/>
        <w:rPr>
          <w:sz w:val="22"/>
          <w:szCs w:val="22"/>
          <w:lang w:val="lt-LT"/>
        </w:rPr>
      </w:pPr>
      <w:r w:rsidRPr="00F4584E">
        <w:rPr>
          <w:sz w:val="22"/>
          <w:szCs w:val="22"/>
          <w:lang w:val="lt-LT"/>
        </w:rPr>
        <w:t>11.1. Prie pirkimo sąlygų pridedami šie priedai:</w:t>
      </w:r>
    </w:p>
    <w:p w14:paraId="482BD8FC" w14:textId="1EB05971" w:rsidR="00A57561" w:rsidRPr="00F4584E" w:rsidRDefault="00E711AA" w:rsidP="00E711AA">
      <w:pPr>
        <w:spacing w:line="276" w:lineRule="auto"/>
        <w:ind w:firstLine="567"/>
        <w:rPr>
          <w:color w:val="000000" w:themeColor="text1"/>
          <w:sz w:val="22"/>
          <w:szCs w:val="22"/>
          <w:lang w:val="lt-LT"/>
        </w:rPr>
      </w:pPr>
      <w:r w:rsidRPr="00F4584E">
        <w:rPr>
          <w:color w:val="000000" w:themeColor="text1"/>
          <w:sz w:val="22"/>
          <w:szCs w:val="22"/>
          <w:lang w:val="lt-LT"/>
        </w:rPr>
        <w:t>11.1.</w:t>
      </w:r>
      <w:r w:rsidR="00A57561" w:rsidRPr="00F4584E">
        <w:rPr>
          <w:color w:val="000000" w:themeColor="text1"/>
          <w:sz w:val="22"/>
          <w:szCs w:val="22"/>
          <w:lang w:val="lt-LT"/>
        </w:rPr>
        <w:t>1.</w:t>
      </w:r>
      <w:r w:rsidRPr="00F4584E">
        <w:rPr>
          <w:color w:val="000000" w:themeColor="text1"/>
          <w:sz w:val="22"/>
          <w:szCs w:val="22"/>
          <w:lang w:val="lt-LT"/>
        </w:rPr>
        <w:t xml:space="preserve"> </w:t>
      </w:r>
      <w:r w:rsidR="00A57561" w:rsidRPr="00F4584E">
        <w:rPr>
          <w:color w:val="000000" w:themeColor="text1"/>
          <w:sz w:val="22"/>
          <w:szCs w:val="22"/>
          <w:lang w:val="lt-LT"/>
        </w:rPr>
        <w:t>Terminų lentelė.</w:t>
      </w:r>
    </w:p>
    <w:p w14:paraId="3735879B" w14:textId="4D25E3BC" w:rsidR="00A57561" w:rsidRPr="00F4584E" w:rsidRDefault="00A57561" w:rsidP="00E711AA">
      <w:pPr>
        <w:spacing w:line="276" w:lineRule="auto"/>
        <w:ind w:firstLine="567"/>
        <w:rPr>
          <w:color w:val="000000" w:themeColor="text1"/>
          <w:sz w:val="22"/>
          <w:szCs w:val="22"/>
          <w:lang w:val="lt-LT"/>
        </w:rPr>
      </w:pPr>
      <w:r w:rsidRPr="00F4584E">
        <w:rPr>
          <w:color w:val="000000" w:themeColor="text1"/>
          <w:sz w:val="22"/>
          <w:szCs w:val="22"/>
          <w:lang w:val="lt-LT"/>
        </w:rPr>
        <w:t>11.1.2. Bendrosios sąlygos.</w:t>
      </w:r>
    </w:p>
    <w:p w14:paraId="5260E1F9" w14:textId="793BED7C" w:rsidR="00E711AA" w:rsidRPr="00F4584E" w:rsidRDefault="00A57561" w:rsidP="00A57561">
      <w:pPr>
        <w:spacing w:line="276" w:lineRule="auto"/>
        <w:ind w:firstLine="567"/>
        <w:rPr>
          <w:color w:val="000000" w:themeColor="text1"/>
          <w:sz w:val="22"/>
          <w:szCs w:val="22"/>
          <w:lang w:val="lt-LT"/>
        </w:rPr>
      </w:pPr>
      <w:r w:rsidRPr="00F4584E">
        <w:rPr>
          <w:color w:val="000000" w:themeColor="text1"/>
          <w:sz w:val="22"/>
          <w:szCs w:val="22"/>
          <w:lang w:val="lt-LT"/>
        </w:rPr>
        <w:t>11.1.3. Techninė specifikacija</w:t>
      </w:r>
      <w:r w:rsidR="00E711AA" w:rsidRPr="00F4584E">
        <w:rPr>
          <w:color w:val="000000" w:themeColor="text1"/>
          <w:sz w:val="22"/>
          <w:szCs w:val="22"/>
          <w:lang w:val="lt-LT"/>
        </w:rPr>
        <w:t xml:space="preserve">. </w:t>
      </w:r>
    </w:p>
    <w:p w14:paraId="14475FC4" w14:textId="674ED803" w:rsidR="00A57561" w:rsidRPr="00F4584E" w:rsidRDefault="00A57561" w:rsidP="00E711AA">
      <w:pPr>
        <w:spacing w:line="276" w:lineRule="auto"/>
        <w:ind w:firstLine="567"/>
        <w:rPr>
          <w:sz w:val="22"/>
          <w:szCs w:val="22"/>
          <w:lang w:val="lt-LT"/>
        </w:rPr>
      </w:pPr>
      <w:r w:rsidRPr="00F4584E">
        <w:rPr>
          <w:color w:val="000000" w:themeColor="text1"/>
          <w:sz w:val="22"/>
          <w:szCs w:val="22"/>
          <w:lang w:val="lt-LT"/>
        </w:rPr>
        <w:t xml:space="preserve">11.1.4. </w:t>
      </w:r>
      <w:r w:rsidRPr="00F4584E">
        <w:rPr>
          <w:sz w:val="22"/>
          <w:szCs w:val="22"/>
          <w:lang w:val="lt-LT"/>
        </w:rPr>
        <w:t>Pasiūlymo forma.</w:t>
      </w:r>
    </w:p>
    <w:p w14:paraId="16DC3D00" w14:textId="64CBF7B0" w:rsidR="00A57561" w:rsidRPr="00F4584E" w:rsidRDefault="00A57561" w:rsidP="00E711AA">
      <w:pPr>
        <w:spacing w:line="276" w:lineRule="auto"/>
        <w:ind w:firstLine="567"/>
        <w:rPr>
          <w:sz w:val="22"/>
          <w:szCs w:val="22"/>
          <w:lang w:val="lt-LT"/>
        </w:rPr>
      </w:pPr>
      <w:r w:rsidRPr="00F4584E">
        <w:rPr>
          <w:color w:val="000000" w:themeColor="text1"/>
          <w:sz w:val="22"/>
          <w:szCs w:val="22"/>
          <w:lang w:val="lt-LT"/>
        </w:rPr>
        <w:t xml:space="preserve">11.1.5. </w:t>
      </w:r>
      <w:r w:rsidRPr="00F4584E">
        <w:rPr>
          <w:sz w:val="22"/>
          <w:szCs w:val="22"/>
          <w:lang w:val="lt-LT"/>
        </w:rPr>
        <w:t>Viešojo pirkimo sutarties projektas.</w:t>
      </w:r>
    </w:p>
    <w:p w14:paraId="222CC8BB" w14:textId="51513A92" w:rsidR="00A57561" w:rsidRPr="00F4584E" w:rsidRDefault="00A57561" w:rsidP="00E711AA">
      <w:pPr>
        <w:spacing w:line="276" w:lineRule="auto"/>
        <w:ind w:firstLine="567"/>
        <w:rPr>
          <w:sz w:val="22"/>
          <w:szCs w:val="22"/>
          <w:lang w:val="lt-LT"/>
        </w:rPr>
      </w:pPr>
      <w:r w:rsidRPr="00F4584E">
        <w:rPr>
          <w:color w:val="000000" w:themeColor="text1"/>
          <w:sz w:val="22"/>
          <w:szCs w:val="22"/>
          <w:lang w:val="lt-LT"/>
        </w:rPr>
        <w:t xml:space="preserve">11.1.6. </w:t>
      </w:r>
      <w:r w:rsidRPr="00F4584E">
        <w:rPr>
          <w:sz w:val="22"/>
          <w:szCs w:val="22"/>
          <w:lang w:val="lt-LT"/>
        </w:rPr>
        <w:t>Europos bendrasis viešųjų pirkimų dokumentas (EBVPD).</w:t>
      </w:r>
    </w:p>
    <w:p w14:paraId="5D02F58F" w14:textId="36A45288" w:rsidR="00A57561" w:rsidRPr="00F4584E" w:rsidRDefault="00A57561" w:rsidP="00E711AA">
      <w:pPr>
        <w:spacing w:line="276" w:lineRule="auto"/>
        <w:ind w:firstLine="567"/>
        <w:rPr>
          <w:sz w:val="22"/>
          <w:szCs w:val="22"/>
          <w:lang w:val="lt-LT"/>
        </w:rPr>
      </w:pPr>
      <w:r w:rsidRPr="00F4584E">
        <w:rPr>
          <w:color w:val="000000" w:themeColor="text1"/>
          <w:sz w:val="22"/>
          <w:szCs w:val="22"/>
          <w:lang w:val="lt-LT"/>
        </w:rPr>
        <w:t xml:space="preserve">11.1.7. </w:t>
      </w:r>
      <w:r w:rsidRPr="00F4584E">
        <w:rPr>
          <w:sz w:val="22"/>
          <w:szCs w:val="22"/>
          <w:lang w:val="lt-LT"/>
        </w:rPr>
        <w:t>Pašalinimo pagrindai.</w:t>
      </w:r>
    </w:p>
    <w:p w14:paraId="0AAEE9D9" w14:textId="176D55FE" w:rsidR="002B65D3" w:rsidRPr="00F4584E" w:rsidRDefault="002B65D3" w:rsidP="00E711AA">
      <w:pPr>
        <w:spacing w:line="276" w:lineRule="auto"/>
        <w:ind w:firstLine="567"/>
        <w:rPr>
          <w:sz w:val="22"/>
          <w:szCs w:val="22"/>
          <w:lang w:val="lt-LT"/>
        </w:rPr>
      </w:pPr>
      <w:r w:rsidRPr="00F4584E">
        <w:rPr>
          <w:color w:val="000000" w:themeColor="text1"/>
          <w:sz w:val="22"/>
          <w:szCs w:val="22"/>
          <w:lang w:val="lt-LT"/>
        </w:rPr>
        <w:t xml:space="preserve">11.1.8. </w:t>
      </w:r>
      <w:r w:rsidRPr="00F4584E">
        <w:rPr>
          <w:sz w:val="22"/>
          <w:szCs w:val="22"/>
          <w:lang w:val="lt-LT"/>
        </w:rPr>
        <w:t>Tiekėjo deklaracija dėl sankcijų.</w:t>
      </w:r>
    </w:p>
    <w:p w14:paraId="6FEAE398" w14:textId="5E9C3BDC" w:rsidR="00742B89" w:rsidRPr="00F4584E" w:rsidRDefault="00A92C21" w:rsidP="00EC5A8B">
      <w:pPr>
        <w:spacing w:line="276" w:lineRule="auto"/>
        <w:ind w:firstLine="567"/>
        <w:rPr>
          <w:sz w:val="22"/>
          <w:szCs w:val="22"/>
          <w:lang w:val="lt-LT"/>
        </w:rPr>
      </w:pPr>
      <w:r w:rsidRPr="00F4584E">
        <w:rPr>
          <w:color w:val="000000" w:themeColor="text1"/>
          <w:sz w:val="22"/>
          <w:szCs w:val="22"/>
          <w:lang w:val="lt-LT"/>
        </w:rPr>
        <w:t>11.1.</w:t>
      </w:r>
      <w:r w:rsidR="002B65D3" w:rsidRPr="00F4584E">
        <w:rPr>
          <w:color w:val="000000" w:themeColor="text1"/>
          <w:sz w:val="22"/>
          <w:szCs w:val="22"/>
          <w:lang w:val="lt-LT"/>
        </w:rPr>
        <w:t>9</w:t>
      </w:r>
      <w:r w:rsidRPr="00F4584E">
        <w:rPr>
          <w:color w:val="000000" w:themeColor="text1"/>
          <w:sz w:val="22"/>
          <w:szCs w:val="22"/>
          <w:lang w:val="lt-LT"/>
        </w:rPr>
        <w:t xml:space="preserve">. </w:t>
      </w:r>
      <w:r w:rsidR="00A57561" w:rsidRPr="00F4584E">
        <w:rPr>
          <w:sz w:val="22"/>
          <w:szCs w:val="22"/>
          <w:lang w:val="lt-LT"/>
        </w:rPr>
        <w:t>Kvalifikacijos ir kiti reikalavimai tiekėjui</w:t>
      </w:r>
      <w:r w:rsidR="00F4584E" w:rsidRPr="00F4584E">
        <w:rPr>
          <w:sz w:val="22"/>
          <w:szCs w:val="22"/>
          <w:lang w:val="lt-LT"/>
        </w:rPr>
        <w:t>.</w:t>
      </w:r>
    </w:p>
    <w:sectPr w:rsidR="00742B89" w:rsidRPr="00F4584E">
      <w:headerReference w:type="default" r:id="rId9"/>
      <w:footerReference w:type="default" r:id="rId10"/>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F0DB22" w14:textId="77777777" w:rsidR="00CE2F91" w:rsidRDefault="00CE2F91">
      <w:r>
        <w:separator/>
      </w:r>
    </w:p>
    <w:p w14:paraId="1613755B" w14:textId="77777777" w:rsidR="00CE2F91" w:rsidRDefault="00CE2F91"/>
  </w:endnote>
  <w:endnote w:type="continuationSeparator" w:id="0">
    <w:p w14:paraId="5A9FCE9F" w14:textId="77777777" w:rsidR="00CE2F91" w:rsidRDefault="00CE2F91">
      <w:r>
        <w:continuationSeparator/>
      </w:r>
    </w:p>
    <w:p w14:paraId="3FC68985" w14:textId="77777777" w:rsidR="00CE2F91" w:rsidRDefault="00CE2F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UltraLight">
    <w:altName w:val="Arial"/>
    <w:charset w:val="00"/>
    <w:family w:val="auto"/>
    <w:pitch w:val="variable"/>
    <w:sig w:usb0="A00002FF" w:usb1="5000205B" w:usb2="00000002" w:usb3="00000000" w:csb0="00000001"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65B4C" w14:textId="77777777" w:rsidR="00424A05" w:rsidRPr="008035D4" w:rsidRDefault="008F59A1">
    <w:pPr>
      <w:pStyle w:val="HeaderFooter"/>
      <w:tabs>
        <w:tab w:val="clear" w:pos="9020"/>
        <w:tab w:val="center" w:pos="4750"/>
        <w:tab w:val="right" w:pos="9500"/>
      </w:tabs>
      <w:rPr>
        <w:lang w:val="lt-LT"/>
      </w:rPr>
    </w:pPr>
    <w:r w:rsidRPr="008035D4">
      <w:rPr>
        <w:rFonts w:ascii="Times New Roman" w:hAnsi="Times New Roman"/>
        <w:sz w:val="18"/>
        <w:szCs w:val="18"/>
        <w:lang w:val="lt-LT"/>
      </w:rPr>
      <w:tab/>
    </w:r>
    <w:r w:rsidRPr="008035D4">
      <w:rPr>
        <w:rFonts w:ascii="Times New Roman" w:hAnsi="Times New Roman"/>
        <w:sz w:val="18"/>
        <w:szCs w:val="18"/>
        <w:lang w:val="lt-LT"/>
      </w:rPr>
      <w:tab/>
      <w:t xml:space="preserve">Puslapis </w:t>
    </w:r>
    <w:r w:rsidRPr="008035D4">
      <w:rPr>
        <w:rFonts w:ascii="Times New Roman" w:eastAsia="Times New Roman" w:hAnsi="Times New Roman" w:cs="Times New Roman"/>
        <w:sz w:val="18"/>
        <w:szCs w:val="18"/>
        <w:lang w:val="lt-LT"/>
      </w:rPr>
      <w:fldChar w:fldCharType="begin"/>
    </w:r>
    <w:r w:rsidRPr="008035D4">
      <w:rPr>
        <w:rFonts w:ascii="Times New Roman" w:eastAsia="Times New Roman" w:hAnsi="Times New Roman" w:cs="Times New Roman"/>
        <w:sz w:val="18"/>
        <w:szCs w:val="18"/>
        <w:lang w:val="lt-LT"/>
      </w:rPr>
      <w:instrText xml:space="preserve"> PAGE </w:instrText>
    </w:r>
    <w:r w:rsidRPr="008035D4">
      <w:rPr>
        <w:rFonts w:ascii="Times New Roman" w:eastAsia="Times New Roman" w:hAnsi="Times New Roman" w:cs="Times New Roman"/>
        <w:sz w:val="18"/>
        <w:szCs w:val="18"/>
        <w:lang w:val="lt-LT"/>
      </w:rPr>
      <w:fldChar w:fldCharType="separate"/>
    </w:r>
    <w:r w:rsidRPr="008035D4">
      <w:rPr>
        <w:rFonts w:ascii="Times New Roman" w:eastAsia="Times New Roman" w:hAnsi="Times New Roman" w:cs="Times New Roman"/>
        <w:sz w:val="18"/>
        <w:szCs w:val="18"/>
        <w:lang w:val="lt-LT"/>
      </w:rPr>
      <w:t>1</w:t>
    </w:r>
    <w:r w:rsidRPr="008035D4">
      <w:rPr>
        <w:rFonts w:ascii="Times New Roman" w:eastAsia="Times New Roman" w:hAnsi="Times New Roman" w:cs="Times New Roman"/>
        <w:sz w:val="18"/>
        <w:szCs w:val="18"/>
        <w:lang w:val="lt-LT"/>
      </w:rPr>
      <w:fldChar w:fldCharType="end"/>
    </w:r>
    <w:r w:rsidRPr="008035D4">
      <w:rPr>
        <w:rFonts w:ascii="Times New Roman" w:hAnsi="Times New Roman"/>
        <w:sz w:val="18"/>
        <w:szCs w:val="18"/>
        <w:lang w:val="lt-LT"/>
      </w:rPr>
      <w:t xml:space="preserve"> iš </w:t>
    </w:r>
    <w:r w:rsidRPr="008035D4">
      <w:rPr>
        <w:rFonts w:ascii="Times New Roman" w:eastAsia="Times New Roman" w:hAnsi="Times New Roman" w:cs="Times New Roman"/>
        <w:sz w:val="18"/>
        <w:szCs w:val="18"/>
        <w:lang w:val="lt-LT"/>
      </w:rPr>
      <w:fldChar w:fldCharType="begin"/>
    </w:r>
    <w:r w:rsidRPr="008035D4">
      <w:rPr>
        <w:rFonts w:ascii="Times New Roman" w:eastAsia="Times New Roman" w:hAnsi="Times New Roman" w:cs="Times New Roman"/>
        <w:sz w:val="18"/>
        <w:szCs w:val="18"/>
        <w:lang w:val="lt-LT"/>
      </w:rPr>
      <w:instrText xml:space="preserve"> NUMPAGES </w:instrText>
    </w:r>
    <w:r w:rsidRPr="008035D4">
      <w:rPr>
        <w:rFonts w:ascii="Times New Roman" w:eastAsia="Times New Roman" w:hAnsi="Times New Roman" w:cs="Times New Roman"/>
        <w:sz w:val="18"/>
        <w:szCs w:val="18"/>
        <w:lang w:val="lt-LT"/>
      </w:rPr>
      <w:fldChar w:fldCharType="separate"/>
    </w:r>
    <w:r w:rsidRPr="008035D4">
      <w:rPr>
        <w:rFonts w:ascii="Times New Roman" w:eastAsia="Times New Roman" w:hAnsi="Times New Roman" w:cs="Times New Roman"/>
        <w:sz w:val="18"/>
        <w:szCs w:val="18"/>
        <w:lang w:val="lt-LT"/>
      </w:rPr>
      <w:t>1</w:t>
    </w:r>
    <w:r w:rsidRPr="008035D4">
      <w:rPr>
        <w:rFonts w:ascii="Times New Roman" w:eastAsia="Times New Roman" w:hAnsi="Times New Roman" w:cs="Times New Roman"/>
        <w:sz w:val="18"/>
        <w:szCs w:val="18"/>
        <w:lang w:val="lt-LT"/>
      </w:rPr>
      <w:fldChar w:fldCharType="end"/>
    </w:r>
  </w:p>
  <w:p w14:paraId="010FEC59" w14:textId="77777777" w:rsidR="00306B41" w:rsidRPr="008035D4" w:rsidRDefault="00306B41">
    <w:pPr>
      <w:rPr>
        <w:lang w:val="lt-LT"/>
      </w:rPr>
    </w:pPr>
  </w:p>
  <w:p w14:paraId="08F9C1ED" w14:textId="77777777" w:rsidR="00306B41" w:rsidRDefault="00306B4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51548B" w14:textId="77777777" w:rsidR="00CE2F91" w:rsidRDefault="00CE2F91">
      <w:r>
        <w:separator/>
      </w:r>
    </w:p>
    <w:p w14:paraId="04250515" w14:textId="77777777" w:rsidR="00CE2F91" w:rsidRDefault="00CE2F91"/>
  </w:footnote>
  <w:footnote w:type="continuationSeparator" w:id="0">
    <w:p w14:paraId="1B3ABA70" w14:textId="77777777" w:rsidR="00CE2F91" w:rsidRDefault="00CE2F91">
      <w:r>
        <w:continuationSeparator/>
      </w:r>
    </w:p>
    <w:p w14:paraId="370F2CCF" w14:textId="77777777" w:rsidR="00CE2F91" w:rsidRDefault="00CE2F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39AE1" w14:textId="77777777" w:rsidR="00424A05" w:rsidRDefault="008F59A1">
    <w:r>
      <w:rPr>
        <w:noProof/>
      </w:rPr>
      <mc:AlternateContent>
        <mc:Choice Requires="wps">
          <w:drawing>
            <wp:anchor distT="152400" distB="152400" distL="152400" distR="152400" simplePos="0" relativeHeight="251658240" behindDoc="1" locked="0" layoutInCell="1" allowOverlap="1" wp14:anchorId="6EC9825C" wp14:editId="439AF8D6">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69D0D308" id="officeArt object" o:spid="_x0000_s1026" style="position:absolute;flip:y;z-index:-251658240;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" strokecolor="#535f65" strokeweight="2pt">
              <v:stroke miterlimit="4" joinstyle="miter"/>
              <w10:wrap anchorx="page" anchory="page"/>
            </v:line>
          </w:pict>
        </mc:Fallback>
      </mc:AlternateContent>
    </w:r>
  </w:p>
  <w:p w14:paraId="194652C1" w14:textId="77777777" w:rsidR="00306B41" w:rsidRDefault="00306B41"/>
  <w:p w14:paraId="334C1E72" w14:textId="77777777" w:rsidR="00306B41" w:rsidRDefault="00306B4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2F411186"/>
    <w:multiLevelType w:val="multilevel"/>
    <w:tmpl w:val="679E826A"/>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8AB2E08"/>
    <w:multiLevelType w:val="multilevel"/>
    <w:tmpl w:val="9B0A5DBA"/>
    <w:lvl w:ilvl="0">
      <w:start w:val="1"/>
      <w:numFmt w:val="decimal"/>
      <w:pStyle w:val="Antrat2"/>
      <w:lvlText w:val="%1."/>
      <w:lvlJc w:val="left"/>
      <w:pPr>
        <w:ind w:left="720" w:hanging="360"/>
      </w:pPr>
    </w:lvl>
    <w:lvl w:ilvl="1">
      <w:start w:val="1"/>
      <w:numFmt w:val="decimal"/>
      <w:isLgl/>
      <w:lvlText w:val="%1.%2."/>
      <w:lvlJc w:val="left"/>
      <w:pPr>
        <w:ind w:left="1090" w:hanging="38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3"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157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1"/>
  </w:num>
  <w:num w:numId="2" w16cid:durableId="607934237">
    <w:abstractNumId w:val="3"/>
  </w:num>
  <w:num w:numId="3" w16cid:durableId="12269543">
    <w:abstractNumId w:val="5"/>
  </w:num>
  <w:num w:numId="4" w16cid:durableId="749809940">
    <w:abstractNumId w:val="0"/>
  </w:num>
  <w:num w:numId="5" w16cid:durableId="412043720">
    <w:abstractNumId w:val="6"/>
  </w:num>
  <w:num w:numId="6" w16cid:durableId="1482305889">
    <w:abstractNumId w:val="4"/>
  </w:num>
  <w:num w:numId="7" w16cid:durableId="419715139">
    <w:abstractNumId w:val="2"/>
  </w:num>
  <w:num w:numId="8" w16cid:durableId="40816209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ustina Baltulionienė">
    <w15:presenceInfo w15:providerId="AD" w15:userId="S::justina.baltulioniene@alytausst.onmicrosoft.com::73ac48a8-978e-45b8-99ee-7644363f11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trackRevisions/>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A05"/>
    <w:rsid w:val="00030732"/>
    <w:rsid w:val="00051AE8"/>
    <w:rsid w:val="000D2029"/>
    <w:rsid w:val="000D21B1"/>
    <w:rsid w:val="000E331D"/>
    <w:rsid w:val="0013227C"/>
    <w:rsid w:val="001803C4"/>
    <w:rsid w:val="001F21FB"/>
    <w:rsid w:val="002075F1"/>
    <w:rsid w:val="002955E3"/>
    <w:rsid w:val="00295B1E"/>
    <w:rsid w:val="002B1E5C"/>
    <w:rsid w:val="002B65D3"/>
    <w:rsid w:val="002E3C8A"/>
    <w:rsid w:val="00306B41"/>
    <w:rsid w:val="0032169F"/>
    <w:rsid w:val="0033523D"/>
    <w:rsid w:val="00342DF7"/>
    <w:rsid w:val="00347EBE"/>
    <w:rsid w:val="0035607A"/>
    <w:rsid w:val="00361188"/>
    <w:rsid w:val="00363294"/>
    <w:rsid w:val="00366E5F"/>
    <w:rsid w:val="003867EF"/>
    <w:rsid w:val="003A334C"/>
    <w:rsid w:val="003A52C9"/>
    <w:rsid w:val="00420BA7"/>
    <w:rsid w:val="00424A05"/>
    <w:rsid w:val="00520FD6"/>
    <w:rsid w:val="0053567A"/>
    <w:rsid w:val="00543CE2"/>
    <w:rsid w:val="00554A1A"/>
    <w:rsid w:val="005638A5"/>
    <w:rsid w:val="005E7FB4"/>
    <w:rsid w:val="00600918"/>
    <w:rsid w:val="00622845"/>
    <w:rsid w:val="00684C8D"/>
    <w:rsid w:val="00694FBF"/>
    <w:rsid w:val="006952EE"/>
    <w:rsid w:val="006B2274"/>
    <w:rsid w:val="006B7EB9"/>
    <w:rsid w:val="006D1E62"/>
    <w:rsid w:val="006F7A42"/>
    <w:rsid w:val="00700E39"/>
    <w:rsid w:val="007053FA"/>
    <w:rsid w:val="00707C56"/>
    <w:rsid w:val="00710581"/>
    <w:rsid w:val="00726DBE"/>
    <w:rsid w:val="00742B89"/>
    <w:rsid w:val="007A1CF4"/>
    <w:rsid w:val="007D4DB8"/>
    <w:rsid w:val="00802FE2"/>
    <w:rsid w:val="008035D4"/>
    <w:rsid w:val="00874873"/>
    <w:rsid w:val="00875000"/>
    <w:rsid w:val="008810FA"/>
    <w:rsid w:val="00882AAB"/>
    <w:rsid w:val="008F3E74"/>
    <w:rsid w:val="008F59A1"/>
    <w:rsid w:val="009479ED"/>
    <w:rsid w:val="009A24F1"/>
    <w:rsid w:val="00A14EBB"/>
    <w:rsid w:val="00A57561"/>
    <w:rsid w:val="00A60A1C"/>
    <w:rsid w:val="00A6547B"/>
    <w:rsid w:val="00A92C21"/>
    <w:rsid w:val="00AF61D0"/>
    <w:rsid w:val="00B37EA1"/>
    <w:rsid w:val="00B94619"/>
    <w:rsid w:val="00B9781C"/>
    <w:rsid w:val="00BA34A6"/>
    <w:rsid w:val="00BC121D"/>
    <w:rsid w:val="00BC13B5"/>
    <w:rsid w:val="00BE139D"/>
    <w:rsid w:val="00BF2FF2"/>
    <w:rsid w:val="00C57304"/>
    <w:rsid w:val="00CA6263"/>
    <w:rsid w:val="00CB3929"/>
    <w:rsid w:val="00CE2F91"/>
    <w:rsid w:val="00D15B37"/>
    <w:rsid w:val="00D60EA5"/>
    <w:rsid w:val="00D678AE"/>
    <w:rsid w:val="00D9554E"/>
    <w:rsid w:val="00DA23F4"/>
    <w:rsid w:val="00DB13E0"/>
    <w:rsid w:val="00DB7216"/>
    <w:rsid w:val="00E0716A"/>
    <w:rsid w:val="00E3781C"/>
    <w:rsid w:val="00E41AF9"/>
    <w:rsid w:val="00E711AA"/>
    <w:rsid w:val="00EC5A8B"/>
    <w:rsid w:val="00F16D2F"/>
    <w:rsid w:val="00F20FFF"/>
    <w:rsid w:val="00F45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ED51E"/>
  <w15:docId w15:val="{FF0059B0-E277-7C4F-B995-3EC2712A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B94619"/>
    <w:pPr>
      <w:keepNext/>
      <w:keepLines/>
      <w:spacing w:before="240"/>
      <w:outlineLvl w:val="0"/>
    </w:pPr>
    <w:rPr>
      <w:rFonts w:asciiTheme="majorHAnsi" w:eastAsiaTheme="majorEastAsia" w:hAnsiTheme="majorHAnsi" w:cstheme="majorBidi"/>
      <w:color w:val="4C96AD" w:themeColor="accent1" w:themeShade="BF"/>
      <w:sz w:val="32"/>
      <w:szCs w:val="32"/>
    </w:rPr>
  </w:style>
  <w:style w:type="paragraph" w:styleId="Antrat2">
    <w:name w:val="heading 2"/>
    <w:basedOn w:val="prastasis"/>
    <w:next w:val="prastasis"/>
    <w:link w:val="Antrat2Diagrama"/>
    <w:uiPriority w:val="9"/>
    <w:unhideWhenUsed/>
    <w:qFormat/>
    <w:rsid w:val="003A334C"/>
    <w:pPr>
      <w:keepNext/>
      <w:keepLines/>
      <w:numPr>
        <w:numId w:val="7"/>
      </w:numPr>
      <w:spacing w:before="40" w:line="276" w:lineRule="auto"/>
      <w:ind w:left="851" w:hanging="284"/>
      <w:outlineLvl w:val="1"/>
    </w:pPr>
    <w:rPr>
      <w:rFonts w:eastAsiaTheme="majorEastAsia"/>
      <w:b/>
      <w:bCs/>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606060"/>
      <w14:textOutline w14:w="0" w14:cap="flat" w14:cmpd="sng" w14:algn="ctr">
        <w14:noFill/>
        <w14:prstDash w14:val="solid"/>
        <w14:bevel/>
      </w14:textOutline>
    </w:rPr>
  </w:style>
  <w:style w:type="paragraph" w:customStyle="1" w:styleId="Heading">
    <w:name w:val="Heading"/>
    <w:next w:val="Body2"/>
    <w:pPr>
      <w:outlineLvl w:val="1"/>
    </w:pPr>
    <w:rPr>
      <w:rFonts w:cs="Arial Unicode MS"/>
      <w:b/>
      <w:bCs/>
      <w:caps/>
      <w:color w:val="444444"/>
      <w:spacing w:val="4"/>
      <w:sz w:val="22"/>
      <w:szCs w:val="22"/>
      <w14:textOutline w14:w="0" w14:cap="flat" w14:cmpd="sng" w14:algn="ctr">
        <w14:noFill/>
        <w14:prstDash w14:val="solid"/>
        <w14:bevel/>
      </w14:textOutline>
    </w:rPr>
  </w:style>
  <w:style w:type="paragraph" w:customStyle="1" w:styleId="Body2">
    <w:name w:val="Body 2"/>
    <w:pPr>
      <w:suppressAutoHyphens/>
      <w:spacing w:after="40"/>
      <w:jc w:val="both"/>
    </w:pPr>
    <w:rPr>
      <w:rFonts w:cs="Arial Unicode MS"/>
      <w:color w:val="000000"/>
      <w:sz w:val="22"/>
      <w:szCs w:val="22"/>
      <w14:textOutline w14:w="0" w14:cap="flat" w14:cmpd="sng" w14:algn="ctr">
        <w14:noFill/>
        <w14:prstDash w14:val="solid"/>
        <w14:bevel/>
      </w14:textOutline>
    </w:rPr>
  </w:style>
  <w:style w:type="paragraph" w:customStyle="1" w:styleId="Body">
    <w:name w:val="Body"/>
    <w:pPr>
      <w:spacing w:line="312" w:lineRule="auto"/>
    </w:pPr>
    <w:rPr>
      <w:rFonts w:ascii="Helvetica Neue Light" w:eastAsia="Helvetica Neue Light" w:hAnsi="Helvetica Neue Light" w:cs="Helvetica Neue Light"/>
      <w:color w:val="000000"/>
      <w14:textOutline w14:w="0" w14:cap="flat" w14:cmpd="sng" w14:algn="ctr">
        <w14:noFill/>
        <w14:prstDash w14:val="solid"/>
        <w14:bevel/>
      </w14:textOutline>
    </w:rPr>
  </w:style>
  <w:style w:type="character" w:customStyle="1" w:styleId="Antrat2Diagrama">
    <w:name w:val="Antraštė 2 Diagrama"/>
    <w:basedOn w:val="Numatytasispastraiposriftas"/>
    <w:link w:val="Antrat2"/>
    <w:uiPriority w:val="9"/>
    <w:rsid w:val="003A334C"/>
    <w:rPr>
      <w:rFonts w:eastAsiaTheme="majorEastAsia"/>
      <w:b/>
      <w:bCs/>
      <w:sz w:val="22"/>
      <w:szCs w:val="22"/>
    </w:rPr>
  </w:style>
  <w:style w:type="paragraph" w:customStyle="1" w:styleId="FreeForm">
    <w:name w:val="Free Form"/>
    <w:rsid w:val="00B94619"/>
    <w:rPr>
      <w:rFonts w:ascii="Helvetica Neue" w:eastAsia="Helvetica Neue" w:hAnsi="Helvetica Neue" w:cs="Helvetica Neue"/>
      <w:color w:val="423F3D"/>
      <w:sz w:val="16"/>
      <w:szCs w:val="16"/>
      <w14:textOutline w14:w="0" w14:cap="flat" w14:cmpd="sng" w14:algn="ctr">
        <w14:noFill/>
        <w14:prstDash w14:val="solid"/>
        <w14:bevel/>
      </w14:textOutline>
    </w:rPr>
  </w:style>
  <w:style w:type="paragraph" w:styleId="Puslapioinaostekstas">
    <w:name w:val="footnote text"/>
    <w:basedOn w:val="prastasis"/>
    <w:link w:val="PuslapioinaostekstasDiagrama"/>
    <w:uiPriority w:val="99"/>
    <w:unhideWhenUsed/>
    <w:rsid w:val="00B9461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pPr>
    <w:rPr>
      <w:rFonts w:asciiTheme="minorHAnsi" w:eastAsiaTheme="minorEastAsia" w:hAnsiTheme="minorHAnsi" w:cstheme="minorBidi"/>
      <w:bdr w:val="none" w:sz="0" w:space="0" w:color="auto"/>
      <w:lang w:val="lt-LT" w:eastAsia="lt-LT"/>
    </w:rPr>
  </w:style>
  <w:style w:type="character" w:customStyle="1" w:styleId="PuslapioinaostekstasDiagrama">
    <w:name w:val="Puslapio išnašos tekstas Diagrama"/>
    <w:basedOn w:val="Numatytasispastraiposriftas"/>
    <w:link w:val="Puslapioinaostekstas"/>
    <w:uiPriority w:val="99"/>
    <w:rsid w:val="00B94619"/>
    <w:rPr>
      <w:rFonts w:asciiTheme="minorHAnsi" w:eastAsiaTheme="minorEastAsia" w:hAnsiTheme="minorHAnsi" w:cstheme="minorBidi"/>
      <w:bdr w:val="none" w:sz="0" w:space="0" w:color="auto"/>
      <w:lang w:val="lt-LT"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B94619"/>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B9461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B94619"/>
    <w:rPr>
      <w:vertAlign w:val="superscript"/>
    </w:rPr>
  </w:style>
  <w:style w:type="paragraph" w:styleId="Betarp">
    <w:name w:val="No Spacing"/>
    <w:link w:val="BetarpDiagrama"/>
    <w:uiPriority w:val="1"/>
    <w:qFormat/>
    <w:rsid w:val="00B94619"/>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lang w:val="lt-LT" w:eastAsia="lt-LT"/>
    </w:rPr>
  </w:style>
  <w:style w:type="character" w:customStyle="1" w:styleId="Antrat1Diagrama">
    <w:name w:val="Antraštė 1 Diagrama"/>
    <w:basedOn w:val="Numatytasispastraiposriftas"/>
    <w:link w:val="Antrat1"/>
    <w:uiPriority w:val="9"/>
    <w:rsid w:val="00B94619"/>
    <w:rPr>
      <w:rFonts w:asciiTheme="majorHAnsi" w:eastAsiaTheme="majorEastAsia" w:hAnsiTheme="majorHAnsi" w:cstheme="majorBidi"/>
      <w:color w:val="4C96AD" w:themeColor="accent1" w:themeShade="BF"/>
      <w:sz w:val="32"/>
      <w:szCs w:val="32"/>
      <w:lang w:eastAsia="en-US"/>
    </w:rPr>
  </w:style>
  <w:style w:type="paragraph" w:styleId="Turinioantrat">
    <w:name w:val="TOC Heading"/>
    <w:basedOn w:val="Turinys2"/>
    <w:next w:val="prastasis"/>
    <w:uiPriority w:val="39"/>
    <w:unhideWhenUsed/>
    <w:qFormat/>
    <w:rsid w:val="003A334C"/>
    <w:pPr>
      <w:tabs>
        <w:tab w:val="left" w:pos="720"/>
      </w:tabs>
    </w:pPr>
    <w:rPr>
      <w:rFonts w:ascii="Times New Roman" w:hAnsi="Times New Roman" w:cs="Times New Roman"/>
      <w:sz w:val="22"/>
      <w:szCs w:val="22"/>
      <w:u w:color="000000" w:themeColor="text1"/>
      <w:shd w:val="clear" w:color="auto" w:fill="E6E6E6"/>
    </w:rPr>
  </w:style>
  <w:style w:type="character" w:customStyle="1" w:styleId="BetarpDiagrama">
    <w:name w:val="Be tarpų Diagrama"/>
    <w:basedOn w:val="Numatytasispastraiposriftas"/>
    <w:link w:val="Betarp"/>
    <w:uiPriority w:val="1"/>
    <w:rsid w:val="00B94619"/>
    <w:rPr>
      <w:rFonts w:asciiTheme="minorHAnsi" w:eastAsiaTheme="minorEastAsia" w:hAnsiTheme="minorHAnsi" w:cstheme="minorBidi"/>
      <w:sz w:val="21"/>
      <w:szCs w:val="21"/>
      <w:bdr w:val="none" w:sz="0" w:space="0" w:color="auto"/>
      <w:lang w:val="lt-LT" w:eastAsia="lt-LT"/>
    </w:rPr>
  </w:style>
  <w:style w:type="paragraph" w:styleId="Turinys2">
    <w:name w:val="toc 2"/>
    <w:basedOn w:val="prastasis"/>
    <w:next w:val="prastasis"/>
    <w:autoRedefine/>
    <w:uiPriority w:val="39"/>
    <w:unhideWhenUsed/>
    <w:rsid w:val="00B94619"/>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962"/>
      </w:tabs>
      <w:spacing w:line="276" w:lineRule="auto"/>
      <w:ind w:left="220"/>
    </w:pPr>
    <w:rPr>
      <w:rFonts w:asciiTheme="minorHAnsi" w:eastAsiaTheme="minorEastAsia" w:hAnsiTheme="minorHAnsi" w:cstheme="minorBidi"/>
      <w:sz w:val="21"/>
      <w:szCs w:val="21"/>
      <w:bdr w:val="none" w:sz="0" w:space="0" w:color="auto"/>
      <w:lang w:val="lt-LT" w:eastAsia="lt-LT"/>
    </w:rPr>
  </w:style>
  <w:style w:type="character" w:customStyle="1" w:styleId="cf01">
    <w:name w:val="cf01"/>
    <w:basedOn w:val="Numatytasispastraiposriftas"/>
    <w:rsid w:val="00B94619"/>
    <w:rPr>
      <w:rFonts w:ascii="Segoe UI" w:hAnsi="Segoe UI" w:cs="Segoe UI" w:hint="default"/>
      <w:sz w:val="18"/>
      <w:szCs w:val="18"/>
    </w:rPr>
  </w:style>
  <w:style w:type="paragraph" w:styleId="Pavadinimas">
    <w:name w:val="Title"/>
    <w:basedOn w:val="prastasis"/>
    <w:next w:val="prastasis"/>
    <w:link w:val="PavadinimasDiagrama"/>
    <w:uiPriority w:val="10"/>
    <w:qFormat/>
    <w:rsid w:val="00B94619"/>
    <w:pPr>
      <w:contextualSpacing/>
      <w:jc w:val="center"/>
    </w:pPr>
    <w:rPr>
      <w:rFonts w:eastAsiaTheme="majorEastAsia"/>
      <w:b/>
      <w:bCs/>
      <w:spacing w:val="-10"/>
      <w:kern w:val="28"/>
      <w:sz w:val="22"/>
      <w:szCs w:val="22"/>
      <w:lang w:val="lt-LT"/>
    </w:rPr>
  </w:style>
  <w:style w:type="character" w:customStyle="1" w:styleId="PavadinimasDiagrama">
    <w:name w:val="Pavadinimas Diagrama"/>
    <w:basedOn w:val="Numatytasispastraiposriftas"/>
    <w:link w:val="Pavadinimas"/>
    <w:uiPriority w:val="10"/>
    <w:rsid w:val="00B94619"/>
    <w:rPr>
      <w:rFonts w:eastAsiaTheme="majorEastAsia"/>
      <w:b/>
      <w:bCs/>
      <w:spacing w:val="-10"/>
      <w:kern w:val="28"/>
      <w:sz w:val="22"/>
      <w:szCs w:val="22"/>
      <w:lang w:val="lt-LT"/>
    </w:rPr>
  </w:style>
  <w:style w:type="paragraph" w:styleId="Antrats">
    <w:name w:val="header"/>
    <w:basedOn w:val="prastasis"/>
    <w:link w:val="AntratsDiagrama"/>
    <w:uiPriority w:val="99"/>
    <w:unhideWhenUsed/>
    <w:rsid w:val="008035D4"/>
    <w:pPr>
      <w:tabs>
        <w:tab w:val="center" w:pos="4513"/>
        <w:tab w:val="right" w:pos="9026"/>
      </w:tabs>
    </w:pPr>
  </w:style>
  <w:style w:type="character" w:customStyle="1" w:styleId="AntratsDiagrama">
    <w:name w:val="Antraštės Diagrama"/>
    <w:basedOn w:val="Numatytasispastraiposriftas"/>
    <w:link w:val="Antrats"/>
    <w:uiPriority w:val="99"/>
    <w:rsid w:val="008035D4"/>
    <w:rPr>
      <w:sz w:val="24"/>
      <w:szCs w:val="24"/>
      <w:lang w:eastAsia="en-US"/>
    </w:rPr>
  </w:style>
  <w:style w:type="paragraph" w:styleId="Porat">
    <w:name w:val="footer"/>
    <w:basedOn w:val="prastasis"/>
    <w:link w:val="PoratDiagrama"/>
    <w:uiPriority w:val="99"/>
    <w:unhideWhenUsed/>
    <w:rsid w:val="008035D4"/>
    <w:pPr>
      <w:tabs>
        <w:tab w:val="center" w:pos="4513"/>
        <w:tab w:val="right" w:pos="9026"/>
      </w:tabs>
    </w:pPr>
  </w:style>
  <w:style w:type="character" w:customStyle="1" w:styleId="PoratDiagrama">
    <w:name w:val="Poraštė Diagrama"/>
    <w:basedOn w:val="Numatytasispastraiposriftas"/>
    <w:link w:val="Porat"/>
    <w:uiPriority w:val="99"/>
    <w:rsid w:val="008035D4"/>
    <w:rPr>
      <w:sz w:val="24"/>
      <w:szCs w:val="24"/>
      <w:lang w:eastAsia="en-US"/>
    </w:rPr>
  </w:style>
  <w:style w:type="paragraph" w:customStyle="1" w:styleId="tajtip">
    <w:name w:val="tajtip"/>
    <w:basedOn w:val="prastasis"/>
    <w:rsid w:val="00742B8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styleId="Pataisymai">
    <w:name w:val="Revision"/>
    <w:hidden/>
    <w:uiPriority w:val="99"/>
    <w:semiHidden/>
    <w:rsid w:val="002075F1"/>
    <w:pPr>
      <w:pBdr>
        <w:top w:val="none" w:sz="0" w:space="0" w:color="auto"/>
        <w:left w:val="none" w:sz="0" w:space="0" w:color="auto"/>
        <w:bottom w:val="none" w:sz="0" w:space="0" w:color="auto"/>
        <w:right w:val="none" w:sz="0" w:space="0" w:color="auto"/>
        <w:between w:val="none" w:sz="0" w:space="0" w:color="auto"/>
        <w:bar w:val="none" w:sz="0" w:color="auto"/>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TAR.4B60A8C9678B/as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8810</Words>
  <Characters>5023</Characters>
  <Application>Microsoft Office Word</Application>
  <DocSecurity>0</DocSecurity>
  <Lines>41</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Justina Baltulionienė</cp:lastModifiedBy>
  <cp:revision>73</cp:revision>
  <dcterms:created xsi:type="dcterms:W3CDTF">2019-09-03T07:44:00Z</dcterms:created>
  <dcterms:modified xsi:type="dcterms:W3CDTF">2025-03-17T07:57:00Z</dcterms:modified>
</cp:coreProperties>
</file>